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615" w:type="dxa"/>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615"/>
      </w:tblGrid>
      <w:tr w:rsidR="00640BD0" w14:paraId="01BC7446" w14:textId="77777777" w:rsidTr="0004596A">
        <w:trPr>
          <w:trHeight w:hRule="exact" w:val="2381"/>
        </w:trPr>
        <w:tc>
          <w:tcPr>
            <w:tcW w:w="8615" w:type="dxa"/>
          </w:tcPr>
          <w:p w14:paraId="49E79AC2" w14:textId="2146856B" w:rsidR="00871DBD" w:rsidRDefault="00FE433D" w:rsidP="0004596A">
            <w:pPr>
              <w:pStyle w:val="HEADLINES"/>
            </w:pPr>
            <w:ins w:id="0" w:author="Author">
              <w:r>
                <w:rPr>
                  <w:noProof/>
                  <w:sz w:val="40"/>
                  <w:szCs w:val="40"/>
                  <w:lang w:val="en-US"/>
                </w:rPr>
                <w:drawing>
                  <wp:anchor distT="0" distB="0" distL="114300" distR="114300" simplePos="0" relativeHeight="251661312" behindDoc="0" locked="0" layoutInCell="0" allowOverlap="1" wp14:anchorId="208F95FB" wp14:editId="745FEC30">
                    <wp:simplePos x="0" y="0"/>
                    <wp:positionH relativeFrom="column">
                      <wp:posOffset>4559300</wp:posOffset>
                    </wp:positionH>
                    <wp:positionV relativeFrom="paragraph">
                      <wp:posOffset>-694055</wp:posOffset>
                    </wp:positionV>
                    <wp:extent cx="1440000" cy="1440000"/>
                    <wp:effectExtent l="0" t="0" r="8255"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1"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ins>
            <w:r w:rsidR="00330C09">
              <w:t>Equipment</w:t>
            </w:r>
            <w:r w:rsidR="00EB10B2">
              <w:t xml:space="preserve"> costs</w:t>
            </w:r>
          </w:p>
          <w:p w14:paraId="5528D5D9" w14:textId="79E82FF3" w:rsidR="00541721" w:rsidRDefault="00330C09" w:rsidP="00541721">
            <w:pPr>
              <w:pStyle w:val="SUBHEADLINES"/>
            </w:pPr>
            <w:r>
              <w:t>Fact sheet</w:t>
            </w:r>
            <w:r w:rsidR="009B613F">
              <w:t xml:space="preserve"> on </w:t>
            </w:r>
            <w:r w:rsidR="00EB10B2">
              <w:t xml:space="preserve">the </w:t>
            </w:r>
            <w:r w:rsidR="009B613F">
              <w:t xml:space="preserve">eligibility of equipment </w:t>
            </w:r>
            <w:r w:rsidR="008F033C">
              <w:t>cost</w:t>
            </w:r>
            <w:r w:rsidR="00F24449">
              <w:t>s</w:t>
            </w:r>
            <w:r>
              <w:rPr>
                <w:rStyle w:val="FootnoteReference"/>
              </w:rPr>
              <w:footnoteReference w:id="2"/>
            </w:r>
          </w:p>
          <w:p w14:paraId="1AA0C9B7" w14:textId="6FCCDCFB" w:rsidR="00FF4775" w:rsidRDefault="009F580D" w:rsidP="00541721">
            <w:pPr>
              <w:pStyle w:val="SUBHEADLINES"/>
            </w:pPr>
            <w:r>
              <w:t>February 2022</w:t>
            </w:r>
          </w:p>
          <w:p w14:paraId="256729D4" w14:textId="0183E050" w:rsidR="00541721" w:rsidRPr="00541721" w:rsidRDefault="00541721" w:rsidP="00541721">
            <w:bookmarkStart w:id="1" w:name="_GoBack"/>
            <w:bookmarkEnd w:id="1"/>
          </w:p>
        </w:tc>
      </w:tr>
    </w:tbl>
    <w:p w14:paraId="35C55522" w14:textId="25D35FE9" w:rsidR="00541721" w:rsidRPr="00541721" w:rsidRDefault="000153AF" w:rsidP="00541721">
      <w:pPr>
        <w:pStyle w:val="BOLDStandardBLUE"/>
      </w:pPr>
      <w:r>
        <w:rPr>
          <w:noProof/>
          <w:lang w:val="en-US"/>
        </w:rPr>
        <w:drawing>
          <wp:anchor distT="0" distB="0" distL="114300" distR="114300" simplePos="0" relativeHeight="251659264" behindDoc="1" locked="0" layoutInCell="1" allowOverlap="1" wp14:anchorId="2CE10D46" wp14:editId="1D65C836">
            <wp:simplePos x="0" y="0"/>
            <wp:positionH relativeFrom="column">
              <wp:posOffset>-243205</wp:posOffset>
            </wp:positionH>
            <wp:positionV relativeFrom="paragraph">
              <wp:posOffset>-2978785</wp:posOffset>
            </wp:positionV>
            <wp:extent cx="2268220" cy="15119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268220" cy="1511935"/>
                    </a:xfrm>
                    <a:prstGeom prst="rect">
                      <a:avLst/>
                    </a:prstGeom>
                  </pic:spPr>
                </pic:pic>
              </a:graphicData>
            </a:graphic>
          </wp:anchor>
        </w:drawing>
      </w:r>
      <w:r w:rsidR="00330C09">
        <w:t>Definition</w:t>
      </w:r>
    </w:p>
    <w:p w14:paraId="6E5FB991" w14:textId="77777777" w:rsidR="000A6C31" w:rsidRPr="00251921" w:rsidRDefault="000A6C31" w:rsidP="00251921"/>
    <w:p w14:paraId="695ED3B4" w14:textId="135031B9" w:rsidR="00673407" w:rsidRDefault="00600826" w:rsidP="009B613F">
      <w:pPr>
        <w:jc w:val="both"/>
      </w:pPr>
      <w:r>
        <w:t>Equipment costs cover the eligible expenditure</w:t>
      </w:r>
      <w:r w:rsidR="00330C09" w:rsidRPr="00330C09">
        <w:t xml:space="preserve"> for </w:t>
      </w:r>
      <w:r w:rsidR="00525825">
        <w:t>expenditures</w:t>
      </w:r>
      <w:r w:rsidR="00525825" w:rsidRPr="0009095B">
        <w:t xml:space="preserve"> paid</w:t>
      </w:r>
      <w:r w:rsidR="00525825">
        <w:t xml:space="preserve"> by the partner organisation for</w:t>
      </w:r>
      <w:r w:rsidR="00525825" w:rsidRPr="00330C09" w:rsidDel="00525825">
        <w:t xml:space="preserve"> </w:t>
      </w:r>
      <w:r w:rsidR="00330C09" w:rsidRPr="00330C09">
        <w:t xml:space="preserve">equipment purchased, rented or leased, necessary to achieve </w:t>
      </w:r>
      <w:r w:rsidR="00D678A5">
        <w:t xml:space="preserve">the </w:t>
      </w:r>
      <w:r w:rsidR="00330C09" w:rsidRPr="00330C09">
        <w:t xml:space="preserve">objectives of the project. This </w:t>
      </w:r>
      <w:r>
        <w:t xml:space="preserve">also </w:t>
      </w:r>
      <w:r w:rsidR="00330C09" w:rsidRPr="00330C09">
        <w:t xml:space="preserve">includes costs of equipment already in possession by the partner organisation and used to carry out project activities. In the </w:t>
      </w:r>
      <w:r w:rsidR="00330C09">
        <w:t>case of investment activities, ‘equipment’</w:t>
      </w:r>
      <w:r w:rsidR="00330C09" w:rsidRPr="00330C09">
        <w:t xml:space="preserve"> covers costs of fixed investments in equipment, and costs of equipment that forms part of an investment in infrastructure</w:t>
      </w:r>
      <w:r w:rsidR="00330C09">
        <w:rPr>
          <w:rStyle w:val="FootnoteReference"/>
        </w:rPr>
        <w:footnoteReference w:id="3"/>
      </w:r>
      <w:r w:rsidR="00330C09" w:rsidRPr="00330C09">
        <w:t>.</w:t>
      </w:r>
    </w:p>
    <w:p w14:paraId="4919E5C8" w14:textId="77777777" w:rsidR="0019385F" w:rsidRPr="00330C09" w:rsidRDefault="0019385F" w:rsidP="009B613F">
      <w:pPr>
        <w:jc w:val="both"/>
      </w:pPr>
    </w:p>
    <w:p w14:paraId="75EC8D1C" w14:textId="77777777" w:rsidR="00673407" w:rsidRDefault="00673407" w:rsidP="00313D79"/>
    <w:p w14:paraId="2428C0C3" w14:textId="77777777" w:rsidR="005E4945" w:rsidRDefault="005E4945" w:rsidP="005E4945">
      <w:pPr>
        <w:pStyle w:val="BOLDStandardBLUE"/>
      </w:pPr>
      <w:r w:rsidRPr="00767D54">
        <w:t>Legal references</w:t>
      </w:r>
    </w:p>
    <w:p w14:paraId="4A77C8F0" w14:textId="77777777" w:rsidR="005E4945" w:rsidRDefault="005E4945" w:rsidP="005E4945">
      <w:pPr>
        <w:jc w:val="both"/>
      </w:pPr>
    </w:p>
    <w:p w14:paraId="4E1E88A3" w14:textId="7DDBDEC4" w:rsidR="008A7532" w:rsidRDefault="005E4945" w:rsidP="008A7532">
      <w:pPr>
        <w:jc w:val="both"/>
      </w:pPr>
      <w:r>
        <w:t>A</w:t>
      </w:r>
      <w:r w:rsidRPr="00767D54">
        <w:t xml:space="preserve"> list of cost elements covered by the </w:t>
      </w:r>
      <w:r w:rsidR="008A7532">
        <w:t>equipment</w:t>
      </w:r>
      <w:r w:rsidRPr="00767D54">
        <w:t xml:space="preserve"> category of costs</w:t>
      </w:r>
      <w:r>
        <w:t>,</w:t>
      </w:r>
      <w:r w:rsidRPr="00767D54">
        <w:t xml:space="preserve"> is provided in</w:t>
      </w:r>
      <w:r w:rsidR="00411B10">
        <w:t xml:space="preserve"> Article 43</w:t>
      </w:r>
      <w:r w:rsidRPr="00767D54">
        <w:t xml:space="preserve"> </w:t>
      </w:r>
      <w:r w:rsidR="00C842EB">
        <w:t xml:space="preserve">of </w:t>
      </w:r>
      <w:r w:rsidR="00C842EB" w:rsidRPr="00C842EB">
        <w:t xml:space="preserve">Regulation (EU) No 2021/1059 </w:t>
      </w:r>
      <w:r w:rsidR="00C842EB">
        <w:t>(</w:t>
      </w:r>
      <w:r w:rsidRPr="00767D54">
        <w:t>Interreg Regulation</w:t>
      </w:r>
      <w:r w:rsidR="00C842EB">
        <w:t>)</w:t>
      </w:r>
      <w:r>
        <w:t xml:space="preserve">. </w:t>
      </w:r>
    </w:p>
    <w:p w14:paraId="046CAA43" w14:textId="77777777" w:rsidR="008A7532" w:rsidRDefault="008A7532" w:rsidP="008A7532">
      <w:pPr>
        <w:jc w:val="both"/>
      </w:pPr>
    </w:p>
    <w:p w14:paraId="44851583" w14:textId="06CE3AD2" w:rsidR="008A7532" w:rsidRDefault="008A7532" w:rsidP="008A7532">
      <w:pPr>
        <w:jc w:val="both"/>
      </w:pPr>
      <w:r w:rsidRPr="008A7532">
        <w:t xml:space="preserve">Costs for equipment purchased, rented or leased by the beneficiary of the operation other than those covered by Article 40 </w:t>
      </w:r>
      <w:r w:rsidR="00E80F2A">
        <w:t>must</w:t>
      </w:r>
      <w:r w:rsidRPr="008A7532">
        <w:t xml:space="preserve"> be limited to the following:</w:t>
      </w:r>
    </w:p>
    <w:p w14:paraId="78F439ED" w14:textId="77777777" w:rsidR="008A7532" w:rsidRDefault="008A7532" w:rsidP="008A7532">
      <w:pPr>
        <w:jc w:val="both"/>
      </w:pPr>
    </w:p>
    <w:p w14:paraId="57CC8609" w14:textId="4423FDF1" w:rsidR="008A7532" w:rsidRPr="008A7532" w:rsidRDefault="008A7532" w:rsidP="00332F43">
      <w:pPr>
        <w:pStyle w:val="ListParagraph"/>
        <w:numPr>
          <w:ilvl w:val="0"/>
          <w:numId w:val="19"/>
        </w:numPr>
        <w:jc w:val="both"/>
      </w:pPr>
      <w:r w:rsidRPr="008A7532">
        <w:t>office equipment;</w:t>
      </w:r>
    </w:p>
    <w:p w14:paraId="5C3EDBDD" w14:textId="7F81A41C" w:rsidR="008A7532" w:rsidRPr="008A7532" w:rsidRDefault="008A7532" w:rsidP="00332F43">
      <w:pPr>
        <w:pStyle w:val="ListParagraph"/>
        <w:numPr>
          <w:ilvl w:val="0"/>
          <w:numId w:val="19"/>
        </w:numPr>
        <w:jc w:val="both"/>
      </w:pPr>
      <w:r w:rsidRPr="008A7532">
        <w:t>IT hardware and software;</w:t>
      </w:r>
    </w:p>
    <w:p w14:paraId="728589E5" w14:textId="6BC8FC64" w:rsidR="008A7532" w:rsidRPr="008A7532" w:rsidRDefault="008A7532" w:rsidP="00332F43">
      <w:pPr>
        <w:pStyle w:val="ListParagraph"/>
        <w:numPr>
          <w:ilvl w:val="0"/>
          <w:numId w:val="19"/>
        </w:numPr>
        <w:jc w:val="both"/>
      </w:pPr>
      <w:r w:rsidRPr="008A7532">
        <w:t>furniture and fittings;</w:t>
      </w:r>
    </w:p>
    <w:p w14:paraId="08080384" w14:textId="7A933977" w:rsidR="008A7532" w:rsidRPr="008A7532" w:rsidRDefault="008A7532" w:rsidP="00332F43">
      <w:pPr>
        <w:pStyle w:val="ListParagraph"/>
        <w:numPr>
          <w:ilvl w:val="0"/>
          <w:numId w:val="19"/>
        </w:numPr>
        <w:jc w:val="both"/>
      </w:pPr>
      <w:r w:rsidRPr="008A7532">
        <w:t>laboratory equipment;</w:t>
      </w:r>
    </w:p>
    <w:p w14:paraId="367B9307" w14:textId="4F5956C9" w:rsidR="008A7532" w:rsidRPr="008A7532" w:rsidRDefault="008A7532" w:rsidP="00332F43">
      <w:pPr>
        <w:pStyle w:val="ListParagraph"/>
        <w:numPr>
          <w:ilvl w:val="0"/>
          <w:numId w:val="19"/>
        </w:numPr>
        <w:jc w:val="both"/>
      </w:pPr>
      <w:r w:rsidRPr="008A7532">
        <w:t>machines and instruments,</w:t>
      </w:r>
    </w:p>
    <w:p w14:paraId="3DC45699" w14:textId="31F86D5C" w:rsidR="008A7532" w:rsidRPr="008A7532" w:rsidRDefault="008A7532" w:rsidP="00332F43">
      <w:pPr>
        <w:pStyle w:val="ListParagraph"/>
        <w:numPr>
          <w:ilvl w:val="0"/>
          <w:numId w:val="19"/>
        </w:numPr>
        <w:jc w:val="both"/>
      </w:pPr>
      <w:r w:rsidRPr="008A7532">
        <w:t>tools or devices;</w:t>
      </w:r>
    </w:p>
    <w:p w14:paraId="303B0A5E" w14:textId="44FE8F6F" w:rsidR="008A7532" w:rsidRPr="008A7532" w:rsidRDefault="008A7532" w:rsidP="00332F43">
      <w:pPr>
        <w:pStyle w:val="ListParagraph"/>
        <w:numPr>
          <w:ilvl w:val="0"/>
          <w:numId w:val="19"/>
        </w:numPr>
        <w:jc w:val="both"/>
      </w:pPr>
      <w:r w:rsidRPr="008A7532">
        <w:t xml:space="preserve">vehicles; </w:t>
      </w:r>
    </w:p>
    <w:p w14:paraId="6409895E" w14:textId="64678804" w:rsidR="008A7532" w:rsidRPr="00332F43" w:rsidRDefault="008A7532" w:rsidP="00332F43">
      <w:pPr>
        <w:pStyle w:val="ListParagraph"/>
        <w:numPr>
          <w:ilvl w:val="0"/>
          <w:numId w:val="19"/>
        </w:numPr>
        <w:jc w:val="both"/>
        <w:rPr>
          <w:sz w:val="19"/>
          <w:szCs w:val="19"/>
        </w:rPr>
      </w:pPr>
      <w:r w:rsidRPr="008A7532">
        <w:t>other specific equipment needed for operations.</w:t>
      </w:r>
      <w:r w:rsidRPr="00332F43">
        <w:rPr>
          <w:sz w:val="19"/>
          <w:szCs w:val="19"/>
        </w:rPr>
        <w:t xml:space="preserve"> </w:t>
      </w:r>
    </w:p>
    <w:p w14:paraId="5A6666B1" w14:textId="03F99B05" w:rsidR="00862160" w:rsidRDefault="00862160" w:rsidP="008A7532">
      <w:pPr>
        <w:jc w:val="both"/>
        <w:rPr>
          <w:sz w:val="19"/>
          <w:szCs w:val="19"/>
        </w:rPr>
      </w:pPr>
    </w:p>
    <w:p w14:paraId="16E0A51F" w14:textId="177DBF3F" w:rsidR="005E4945" w:rsidRPr="008A7532" w:rsidRDefault="005E4945" w:rsidP="008A7532">
      <w:pPr>
        <w:jc w:val="both"/>
        <w:rPr>
          <w:rFonts w:ascii="EUAlbertina" w:hAnsi="EUAlbertina" w:cs="EUAlbertina"/>
          <w:color w:val="000000"/>
          <w:spacing w:val="0"/>
          <w:sz w:val="19"/>
          <w:szCs w:val="19"/>
        </w:rPr>
      </w:pPr>
    </w:p>
    <w:p w14:paraId="40DBABE9" w14:textId="2831EADD" w:rsidR="00862160" w:rsidRDefault="005E4945" w:rsidP="00862160">
      <w:pPr>
        <w:jc w:val="both"/>
      </w:pPr>
      <w:r>
        <w:t xml:space="preserve">The above </w:t>
      </w:r>
      <w:r w:rsidR="00E80BE4" w:rsidRPr="00E80BE4">
        <w:t xml:space="preserve">list is exhaustive, </w:t>
      </w:r>
      <w:r>
        <w:t>and programmes cannot add additional types of costs to this list</w:t>
      </w:r>
      <w:r w:rsidR="006A0C62">
        <w:t xml:space="preserve"> </w:t>
      </w:r>
      <w:r w:rsidR="006A0C62" w:rsidRPr="001E4BD4">
        <w:t>(</w:t>
      </w:r>
      <w:r w:rsidR="00E80F2A">
        <w:t xml:space="preserve">however, </w:t>
      </w:r>
      <w:r w:rsidR="00005DC6" w:rsidRPr="001E4BD4">
        <w:t>a programme may specify the catalogue of costs under letter</w:t>
      </w:r>
      <w:r w:rsidR="006A0C62" w:rsidRPr="001E4BD4">
        <w:t xml:space="preserve"> h))</w:t>
      </w:r>
      <w:r w:rsidRPr="001E4BD4">
        <w:t>.</w:t>
      </w:r>
      <w:r>
        <w:t xml:space="preserve"> </w:t>
      </w:r>
      <w:r w:rsidRPr="00767D54">
        <w:t>The Interact</w:t>
      </w:r>
      <w:r w:rsidR="00600826">
        <w:t xml:space="preserve"> tool,</w:t>
      </w:r>
      <w:r w:rsidRPr="00767D54">
        <w:t xml:space="preserve"> Matrix of costs</w:t>
      </w:r>
      <w:r w:rsidR="00921227">
        <w:rPr>
          <w:rStyle w:val="FootnoteReference"/>
        </w:rPr>
        <w:footnoteReference w:id="4"/>
      </w:r>
      <w:r w:rsidR="00600826">
        <w:t>,</w:t>
      </w:r>
      <w:r w:rsidRPr="00767D54">
        <w:t xml:space="preserve"> presents further</w:t>
      </w:r>
      <w:r>
        <w:t xml:space="preserve"> </w:t>
      </w:r>
      <w:r w:rsidR="00600826">
        <w:t>examples</w:t>
      </w:r>
      <w:r w:rsidR="00600826" w:rsidRPr="00767D54">
        <w:t xml:space="preserve"> </w:t>
      </w:r>
      <w:r w:rsidRPr="00767D54">
        <w:t>of eligible and ineligible costs under this cost category.</w:t>
      </w:r>
      <w:r w:rsidR="00862160" w:rsidRPr="00862160">
        <w:t xml:space="preserve"> </w:t>
      </w:r>
    </w:p>
    <w:p w14:paraId="1E74D85E" w14:textId="0865BC5C" w:rsidR="00862160" w:rsidRDefault="00862160" w:rsidP="00862160">
      <w:pPr>
        <w:jc w:val="both"/>
      </w:pPr>
    </w:p>
    <w:p w14:paraId="2CA479BA" w14:textId="1CB0C89C" w:rsidR="00B93E18" w:rsidRPr="00B80B70" w:rsidRDefault="00B93E18" w:rsidP="00B93E18">
      <w:pPr>
        <w:pStyle w:val="Default"/>
        <w:rPr>
          <w:rFonts w:ascii="Franklin Gothic Book" w:hAnsi="Franklin Gothic Book" w:cstheme="minorBidi"/>
          <w:color w:val="000000" w:themeColor="text1"/>
          <w:spacing w:val="4"/>
          <w:sz w:val="21"/>
        </w:rPr>
      </w:pPr>
      <w:bookmarkStart w:id="2" w:name="_Hlk82522932"/>
      <w:r>
        <w:rPr>
          <w:rFonts w:ascii="Franklin Gothic Book" w:hAnsi="Franklin Gothic Book" w:cstheme="minorBidi"/>
          <w:color w:val="000000" w:themeColor="text1"/>
          <w:spacing w:val="4"/>
          <w:sz w:val="21"/>
        </w:rPr>
        <w:t>Below</w:t>
      </w:r>
      <w:r w:rsidR="00E80F2A">
        <w:rPr>
          <w:rFonts w:ascii="Franklin Gothic Book" w:hAnsi="Franklin Gothic Book" w:cstheme="minorBidi"/>
          <w:color w:val="000000" w:themeColor="text1"/>
          <w:spacing w:val="4"/>
          <w:sz w:val="21"/>
        </w:rPr>
        <w:t>,</w:t>
      </w:r>
      <w:r>
        <w:rPr>
          <w:rFonts w:ascii="Franklin Gothic Book" w:hAnsi="Franklin Gothic Book" w:cstheme="minorBidi"/>
          <w:color w:val="000000" w:themeColor="text1"/>
          <w:spacing w:val="4"/>
          <w:sz w:val="21"/>
        </w:rPr>
        <w:t xml:space="preserve"> you will find all articles from </w:t>
      </w:r>
      <w:r w:rsidR="001346A4">
        <w:rPr>
          <w:rFonts w:ascii="Franklin Gothic Book" w:hAnsi="Franklin Gothic Book" w:cstheme="minorBidi"/>
          <w:color w:val="000000" w:themeColor="text1"/>
          <w:spacing w:val="4"/>
          <w:sz w:val="21"/>
        </w:rPr>
        <w:t>Common Provision</w:t>
      </w:r>
      <w:r w:rsidR="00724956">
        <w:rPr>
          <w:rFonts w:ascii="Franklin Gothic Book" w:hAnsi="Franklin Gothic Book" w:cstheme="minorBidi"/>
          <w:color w:val="000000" w:themeColor="text1"/>
          <w:spacing w:val="4"/>
          <w:sz w:val="21"/>
        </w:rPr>
        <w:t>s Regulation (</w:t>
      </w:r>
      <w:r>
        <w:rPr>
          <w:rFonts w:ascii="Franklin Gothic Book" w:hAnsi="Franklin Gothic Book" w:cstheme="minorBidi"/>
          <w:color w:val="000000" w:themeColor="text1"/>
          <w:spacing w:val="4"/>
          <w:sz w:val="21"/>
        </w:rPr>
        <w:t>CPR</w:t>
      </w:r>
      <w:r w:rsidR="00724956">
        <w:rPr>
          <w:rFonts w:ascii="Franklin Gothic Book" w:hAnsi="Franklin Gothic Book" w:cstheme="minorBidi"/>
          <w:color w:val="000000" w:themeColor="text1"/>
          <w:spacing w:val="4"/>
          <w:sz w:val="21"/>
        </w:rPr>
        <w:t>)</w:t>
      </w:r>
      <w:r>
        <w:rPr>
          <w:rFonts w:ascii="Franklin Gothic Book" w:hAnsi="Franklin Gothic Book" w:cstheme="minorBidi"/>
          <w:color w:val="000000" w:themeColor="text1"/>
          <w:spacing w:val="4"/>
          <w:sz w:val="21"/>
        </w:rPr>
        <w:t xml:space="preserve"> and Interreg Regulation </w:t>
      </w:r>
      <w:r w:rsidRPr="00B80B70">
        <w:rPr>
          <w:rFonts w:ascii="Franklin Gothic Book" w:hAnsi="Franklin Gothic Book" w:cstheme="minorBidi"/>
          <w:color w:val="000000" w:themeColor="text1"/>
          <w:spacing w:val="4"/>
          <w:sz w:val="21"/>
        </w:rPr>
        <w:t xml:space="preserve">applicable for </w:t>
      </w:r>
      <w:r>
        <w:rPr>
          <w:rFonts w:ascii="Franklin Gothic Book" w:hAnsi="Franklin Gothic Book" w:cstheme="minorBidi"/>
          <w:color w:val="000000" w:themeColor="text1"/>
          <w:spacing w:val="4"/>
          <w:sz w:val="21"/>
        </w:rPr>
        <w:t>equipment</w:t>
      </w:r>
      <w:r w:rsidRPr="00B80B70">
        <w:rPr>
          <w:rFonts w:ascii="Franklin Gothic Book" w:hAnsi="Franklin Gothic Book" w:cstheme="minorBidi"/>
          <w:color w:val="000000" w:themeColor="text1"/>
          <w:spacing w:val="4"/>
          <w:sz w:val="21"/>
        </w:rPr>
        <w:t xml:space="preserve"> costs</w:t>
      </w:r>
      <w:r>
        <w:rPr>
          <w:rFonts w:ascii="Franklin Gothic Book" w:hAnsi="Franklin Gothic Book" w:cstheme="minorBidi"/>
          <w:color w:val="000000" w:themeColor="text1"/>
          <w:spacing w:val="4"/>
          <w:sz w:val="21"/>
        </w:rPr>
        <w:t>, referenced in this fact sheet:</w:t>
      </w:r>
    </w:p>
    <w:bookmarkEnd w:id="2"/>
    <w:p w14:paraId="571520F6" w14:textId="77777777" w:rsidR="00921227" w:rsidRDefault="00921227" w:rsidP="00921227">
      <w:pPr>
        <w:pStyle w:val="Default"/>
        <w:rPr>
          <w:rFonts w:ascii="Franklin Gothic Book" w:hAnsi="Franklin Gothic Book" w:cstheme="minorBidi"/>
          <w:color w:val="000000" w:themeColor="text1"/>
          <w:spacing w:val="4"/>
          <w:sz w:val="21"/>
        </w:rPr>
      </w:pPr>
    </w:p>
    <w:p w14:paraId="609E5B8D" w14:textId="4C635F2F" w:rsidR="00921227" w:rsidRPr="0019385F" w:rsidRDefault="00C842EB" w:rsidP="009856B5">
      <w:pPr>
        <w:rPr>
          <w:b/>
          <w:bCs/>
        </w:rPr>
      </w:pPr>
      <w:r w:rsidRPr="00C842EB">
        <w:rPr>
          <w:b/>
          <w:bCs/>
        </w:rPr>
        <w:t>Regulation (EU) No 2021/10</w:t>
      </w:r>
      <w:r>
        <w:rPr>
          <w:b/>
          <w:bCs/>
        </w:rPr>
        <w:t>60</w:t>
      </w:r>
      <w:r w:rsidRPr="00C842EB">
        <w:rPr>
          <w:b/>
          <w:bCs/>
        </w:rPr>
        <w:t xml:space="preserve"> </w:t>
      </w:r>
      <w:r>
        <w:rPr>
          <w:b/>
          <w:bCs/>
        </w:rPr>
        <w:t xml:space="preserve">- </w:t>
      </w:r>
      <w:r w:rsidR="00921227" w:rsidRPr="0019385F">
        <w:rPr>
          <w:b/>
          <w:bCs/>
        </w:rPr>
        <w:t>CPR</w:t>
      </w:r>
    </w:p>
    <w:p w14:paraId="362B166D" w14:textId="77777777" w:rsidR="00921227" w:rsidRDefault="00921227" w:rsidP="00921227">
      <w:pPr>
        <w:pStyle w:val="Default"/>
        <w:rPr>
          <w:rFonts w:ascii="Franklin Gothic Book" w:hAnsi="Franklin Gothic Book" w:cstheme="minorBidi"/>
          <w:color w:val="000000" w:themeColor="text1"/>
          <w:spacing w:val="4"/>
          <w:sz w:val="21"/>
        </w:rPr>
      </w:pPr>
    </w:p>
    <w:p w14:paraId="00407C6E" w14:textId="7176F615" w:rsidR="00862160" w:rsidRDefault="00862160" w:rsidP="00960AD3">
      <w:pPr>
        <w:pStyle w:val="ListParagraph"/>
        <w:numPr>
          <w:ilvl w:val="0"/>
          <w:numId w:val="24"/>
        </w:numPr>
        <w:jc w:val="both"/>
      </w:pPr>
      <w:r>
        <w:t>Article 63</w:t>
      </w:r>
      <w:r w:rsidR="00921227">
        <w:t xml:space="preserve"> </w:t>
      </w:r>
      <w:r w:rsidR="00C233A5">
        <w:t>–</w:t>
      </w:r>
      <w:r>
        <w:t xml:space="preserve"> Eligibility</w:t>
      </w:r>
      <w:r w:rsidR="00960AD3">
        <w:t>,</w:t>
      </w:r>
    </w:p>
    <w:p w14:paraId="26EBD291" w14:textId="69F2237B" w:rsidR="00960AD3" w:rsidRDefault="00960AD3" w:rsidP="00960AD3">
      <w:pPr>
        <w:pStyle w:val="ListParagraph"/>
        <w:numPr>
          <w:ilvl w:val="0"/>
          <w:numId w:val="24"/>
        </w:numPr>
        <w:jc w:val="both"/>
      </w:pPr>
      <w:r w:rsidRPr="00960AD3">
        <w:rPr>
          <w:lang w:val="fr-FR"/>
        </w:rPr>
        <w:t>Article 64 – Non-eligible costs,</w:t>
      </w:r>
    </w:p>
    <w:p w14:paraId="2297AB7F" w14:textId="5B6E4DEE" w:rsidR="00862160" w:rsidRPr="00921227" w:rsidRDefault="00921227" w:rsidP="00960AD3">
      <w:pPr>
        <w:pStyle w:val="ListParagraph"/>
        <w:numPr>
          <w:ilvl w:val="0"/>
          <w:numId w:val="24"/>
        </w:numPr>
        <w:jc w:val="both"/>
      </w:pPr>
      <w:r w:rsidRPr="00921227">
        <w:t xml:space="preserve">Article 67 – </w:t>
      </w:r>
      <w:r w:rsidR="00B93E18">
        <w:t>Specific eligibility rules for grants</w:t>
      </w:r>
      <w:r w:rsidR="00DD5978">
        <w:t>.</w:t>
      </w:r>
    </w:p>
    <w:p w14:paraId="27D9AA1A" w14:textId="3A2CD607" w:rsidR="00B93E18" w:rsidRDefault="00B93E18" w:rsidP="00921227">
      <w:pPr>
        <w:jc w:val="both"/>
      </w:pPr>
    </w:p>
    <w:p w14:paraId="651B928C" w14:textId="31DF0FFF" w:rsidR="00B93E18" w:rsidRPr="0019385F" w:rsidRDefault="00C842EB" w:rsidP="009856B5">
      <w:pPr>
        <w:rPr>
          <w:b/>
          <w:bCs/>
        </w:rPr>
      </w:pPr>
      <w:r w:rsidRPr="00C842EB">
        <w:rPr>
          <w:b/>
          <w:bCs/>
        </w:rPr>
        <w:t xml:space="preserve">Regulation (EU) No 2021/1059 </w:t>
      </w:r>
      <w:r>
        <w:rPr>
          <w:b/>
          <w:bCs/>
        </w:rPr>
        <w:t xml:space="preserve">- </w:t>
      </w:r>
      <w:r w:rsidR="00B93E18" w:rsidRPr="0019385F">
        <w:rPr>
          <w:b/>
          <w:bCs/>
        </w:rPr>
        <w:t>Interreg Regulation</w:t>
      </w:r>
    </w:p>
    <w:p w14:paraId="6C7474F9" w14:textId="4AB872DC" w:rsidR="00B93E18" w:rsidRDefault="00B93E18" w:rsidP="00921227">
      <w:pPr>
        <w:jc w:val="both"/>
      </w:pPr>
    </w:p>
    <w:p w14:paraId="265E6824" w14:textId="030BB0E0" w:rsidR="006C4A21" w:rsidRDefault="006C4A21" w:rsidP="00960AD3">
      <w:pPr>
        <w:pStyle w:val="ListParagraph"/>
        <w:numPr>
          <w:ilvl w:val="0"/>
          <w:numId w:val="24"/>
        </w:numPr>
        <w:jc w:val="both"/>
      </w:pPr>
      <w:r w:rsidRPr="003D4169">
        <w:t>Article 36 - Responsibilities of managing authorities and partners with regard to transparency and communication,</w:t>
      </w:r>
    </w:p>
    <w:p w14:paraId="639EF1EA" w14:textId="2CA08D6D" w:rsidR="00960AD3" w:rsidRDefault="00960AD3" w:rsidP="00960AD3">
      <w:pPr>
        <w:pStyle w:val="ListParagraph"/>
        <w:numPr>
          <w:ilvl w:val="0"/>
          <w:numId w:val="24"/>
        </w:numPr>
        <w:jc w:val="both"/>
      </w:pPr>
      <w:r>
        <w:t>Article 37 - Rules on eligibility of expenditure,</w:t>
      </w:r>
    </w:p>
    <w:p w14:paraId="109CF640" w14:textId="7883752A" w:rsidR="00960AD3" w:rsidRDefault="00960AD3" w:rsidP="00960AD3">
      <w:pPr>
        <w:pStyle w:val="ListParagraph"/>
        <w:numPr>
          <w:ilvl w:val="0"/>
          <w:numId w:val="24"/>
        </w:numPr>
        <w:jc w:val="both"/>
      </w:pPr>
      <w:r>
        <w:t>Article 38 - General provisions on eligibility of cost categories,</w:t>
      </w:r>
    </w:p>
    <w:p w14:paraId="211B4C3F" w14:textId="7D6F5E40" w:rsidR="00B93E18" w:rsidRDefault="00B93E18" w:rsidP="00960AD3">
      <w:pPr>
        <w:pStyle w:val="ListParagraph"/>
        <w:numPr>
          <w:ilvl w:val="0"/>
          <w:numId w:val="24"/>
        </w:numPr>
        <w:jc w:val="both"/>
      </w:pPr>
      <w:r>
        <w:t xml:space="preserve">Article </w:t>
      </w:r>
      <w:r w:rsidR="007D7F0E">
        <w:t xml:space="preserve">43 </w:t>
      </w:r>
      <w:r>
        <w:t>– Equipment costs</w:t>
      </w:r>
      <w:r w:rsidR="00960AD3">
        <w:t>.</w:t>
      </w:r>
    </w:p>
    <w:p w14:paraId="45C1D327" w14:textId="77777777" w:rsidR="00B93E18" w:rsidRDefault="00B93E18" w:rsidP="00921227">
      <w:pPr>
        <w:jc w:val="both"/>
        <w:rPr>
          <w:color w:val="007BA1" w:themeColor="accent2"/>
        </w:rPr>
      </w:pPr>
    </w:p>
    <w:p w14:paraId="1A4C56B6" w14:textId="77777777" w:rsidR="00C233A5" w:rsidRDefault="00C233A5" w:rsidP="00862160">
      <w:pPr>
        <w:rPr>
          <w:color w:val="007BA1" w:themeColor="accent2"/>
        </w:rPr>
      </w:pPr>
    </w:p>
    <w:p w14:paraId="691350CB" w14:textId="4BDE19FC" w:rsidR="00673407" w:rsidRPr="00330C09" w:rsidRDefault="00330C09" w:rsidP="00862160">
      <w:pPr>
        <w:rPr>
          <w:color w:val="007BA1" w:themeColor="accent2"/>
        </w:rPr>
      </w:pPr>
      <w:r w:rsidRPr="00862160">
        <w:rPr>
          <w:rFonts w:ascii="Franklin Gothic Demi" w:hAnsi="Franklin Gothic Demi"/>
          <w:color w:val="007BA1" w:themeColor="accent2"/>
        </w:rPr>
        <w:t>General principles</w:t>
      </w:r>
    </w:p>
    <w:p w14:paraId="250F6998" w14:textId="77777777" w:rsidR="00673407" w:rsidRPr="00673407" w:rsidRDefault="00673407" w:rsidP="00673407"/>
    <w:p w14:paraId="37AC29A8" w14:textId="7216B264" w:rsidR="00DD5978" w:rsidRPr="00DD5978" w:rsidRDefault="00DD5978" w:rsidP="00DD5978">
      <w:pPr>
        <w:pStyle w:val="ListParagraph"/>
        <w:numPr>
          <w:ilvl w:val="0"/>
          <w:numId w:val="4"/>
        </w:numPr>
        <w:jc w:val="both"/>
        <w:rPr>
          <w:rFonts w:ascii="Times New Roman" w:hAnsi="Times New Roman" w:cs="Times New Roman"/>
          <w:color w:val="auto"/>
          <w:spacing w:val="0"/>
          <w:sz w:val="24"/>
          <w:lang w:val="en-US"/>
        </w:rPr>
      </w:pPr>
      <w:r>
        <w:t>Costs must be borne by the partner organisation.</w:t>
      </w:r>
    </w:p>
    <w:p w14:paraId="39556C43" w14:textId="203DDB58" w:rsidR="00DD5978" w:rsidRPr="00DD5978" w:rsidRDefault="00DD5978" w:rsidP="00F17CAB">
      <w:pPr>
        <w:pStyle w:val="ListParagraph"/>
        <w:numPr>
          <w:ilvl w:val="0"/>
          <w:numId w:val="4"/>
        </w:numPr>
        <w:jc w:val="both"/>
        <w:rPr>
          <w:rFonts w:ascii="Times New Roman" w:hAnsi="Times New Roman" w:cs="Times New Roman"/>
          <w:color w:val="auto"/>
          <w:spacing w:val="0"/>
          <w:sz w:val="24"/>
          <w:lang w:val="en-US"/>
        </w:rPr>
      </w:pPr>
      <w:r>
        <w:t xml:space="preserve">Principles of sound financial management and cost-efficiency should be applied. </w:t>
      </w:r>
    </w:p>
    <w:p w14:paraId="103DBF33" w14:textId="54C1D7B0" w:rsidR="004E69E2" w:rsidRPr="001E4BD4" w:rsidRDefault="00960AD3" w:rsidP="004E69E2">
      <w:pPr>
        <w:pStyle w:val="ListParagraph"/>
        <w:numPr>
          <w:ilvl w:val="0"/>
          <w:numId w:val="4"/>
        </w:numPr>
        <w:jc w:val="both"/>
        <w:rPr>
          <w:rFonts w:ascii="Times New Roman" w:hAnsi="Times New Roman" w:cs="Times New Roman"/>
          <w:color w:val="auto"/>
          <w:spacing w:val="0"/>
          <w:sz w:val="24"/>
          <w:lang w:val="en-US"/>
        </w:rPr>
      </w:pPr>
      <w:r>
        <w:t xml:space="preserve">All costs are subject to </w:t>
      </w:r>
      <w:r w:rsidR="006A0C62" w:rsidRPr="001E4BD4">
        <w:t>EU and MS public procurement rules. EU</w:t>
      </w:r>
      <w:r w:rsidR="00F65E61" w:rsidRPr="001E4BD4">
        <w:t xml:space="preserve">, </w:t>
      </w:r>
      <w:r w:rsidR="006A0C62" w:rsidRPr="001E4BD4">
        <w:t>national, regional, programme thresholds and institutional rules</w:t>
      </w:r>
      <w:r w:rsidRPr="001E4BD4">
        <w:t xml:space="preserve"> have to be considered to determine the applicable public procurement procedure</w:t>
      </w:r>
      <w:r w:rsidRPr="001E4BD4">
        <w:rPr>
          <w:rStyle w:val="FootnoteReference"/>
        </w:rPr>
        <w:footnoteReference w:id="5"/>
      </w:r>
      <w:r w:rsidR="00E80F2A">
        <w:t>,</w:t>
      </w:r>
      <w:r w:rsidRPr="001E4BD4">
        <w:t xml:space="preserve"> and </w:t>
      </w:r>
      <w:r w:rsidR="00E80F2A">
        <w:t xml:space="preserve">ensure </w:t>
      </w:r>
      <w:r w:rsidRPr="001E4BD4">
        <w:t>that all contracts comply with the basic principles of transparency, non-discrimination and equal treatment</w:t>
      </w:r>
      <w:r w:rsidRPr="001E4BD4">
        <w:rPr>
          <w:rStyle w:val="FootnoteReference"/>
        </w:rPr>
        <w:footnoteReference w:id="6"/>
      </w:r>
      <w:r w:rsidRPr="001E4BD4">
        <w:t>.</w:t>
      </w:r>
    </w:p>
    <w:p w14:paraId="60CECE54" w14:textId="595202F8" w:rsidR="00301C55" w:rsidRPr="001E4BD4" w:rsidRDefault="00301C55" w:rsidP="004E69E2">
      <w:pPr>
        <w:pStyle w:val="ListParagraph"/>
        <w:numPr>
          <w:ilvl w:val="0"/>
          <w:numId w:val="4"/>
        </w:numPr>
        <w:jc w:val="both"/>
        <w:rPr>
          <w:rFonts w:ascii="Times New Roman" w:hAnsi="Times New Roman" w:cs="Times New Roman"/>
          <w:color w:val="auto"/>
          <w:spacing w:val="0"/>
          <w:sz w:val="24"/>
          <w:lang w:val="en-US"/>
        </w:rPr>
      </w:pPr>
      <w:r w:rsidRPr="001E4BD4">
        <w:t xml:space="preserve">Members of a monitoring committee (or a steering committee, where applicable) are supposed to verify that the beneficiary has the necessary financial resources and mechanisms to cover operation and maintenance costs for projects </w:t>
      </w:r>
      <w:r w:rsidR="000B7804" w:rsidRPr="001E4BD4">
        <w:t>comprising investment</w:t>
      </w:r>
      <w:r w:rsidR="004E69E2" w:rsidRPr="001E4BD4">
        <w:t xml:space="preserve"> in</w:t>
      </w:r>
      <w:r w:rsidR="000B7804" w:rsidRPr="001E4BD4">
        <w:t xml:space="preserve"> infrastructure or</w:t>
      </w:r>
      <w:r w:rsidR="004E69E2" w:rsidRPr="001E4BD4">
        <w:t xml:space="preserve"> productive investment</w:t>
      </w:r>
      <w:r w:rsidRPr="001E4BD4">
        <w:t xml:space="preserve">, </w:t>
      </w:r>
      <w:r w:rsidR="00F65E61" w:rsidRPr="001E4BD4">
        <w:t>to</w:t>
      </w:r>
      <w:r w:rsidRPr="001E4BD4">
        <w:t xml:space="preserve"> ensure their financial sustainability (Article 22(4)(d) Interreg Regulation).</w:t>
      </w:r>
    </w:p>
    <w:p w14:paraId="0485E5CE" w14:textId="3107A860" w:rsidR="00F75CB3" w:rsidRPr="000B7804" w:rsidRDefault="00301C55" w:rsidP="000B7804">
      <w:pPr>
        <w:pStyle w:val="ListParagraph"/>
        <w:numPr>
          <w:ilvl w:val="0"/>
          <w:numId w:val="4"/>
        </w:numPr>
        <w:jc w:val="both"/>
        <w:rPr>
          <w:rFonts w:ascii="Times New Roman" w:hAnsi="Times New Roman" w:cs="Times New Roman"/>
          <w:color w:val="auto"/>
          <w:spacing w:val="0"/>
          <w:sz w:val="24"/>
          <w:lang w:val="en-US"/>
        </w:rPr>
      </w:pPr>
      <w:r w:rsidRPr="001E4BD4">
        <w:t>Each partner of an Interreg project must display durable</w:t>
      </w:r>
      <w:r w:rsidRPr="00FF602C">
        <w:t xml:space="preserve"> plaques or billboards clearly visible to the public, presenting the emblem of the Union in accordance with the technical characteristics laid down in Annex IX</w:t>
      </w:r>
      <w:r>
        <w:t xml:space="preserve"> CPR. Plaques or billboards </w:t>
      </w:r>
      <w:r w:rsidRPr="00FF602C">
        <w:t>should</w:t>
      </w:r>
      <w:r>
        <w:t xml:space="preserve"> be </w:t>
      </w:r>
      <w:r>
        <w:lastRenderedPageBreak/>
        <w:t xml:space="preserve">displayed </w:t>
      </w:r>
      <w:r w:rsidRPr="00FF602C">
        <w:t xml:space="preserve">as soon as the physical implementation of an Interreg </w:t>
      </w:r>
      <w:r w:rsidRPr="0060044F">
        <w:t xml:space="preserve">project involving the purchase of equipment starts or </w:t>
      </w:r>
      <w:r w:rsidR="004E69E2">
        <w:t xml:space="preserve">the </w:t>
      </w:r>
      <w:r w:rsidRPr="0060044F">
        <w:t xml:space="preserve">purchased equipment </w:t>
      </w:r>
      <w:r w:rsidR="00E80F2A">
        <w:t>has been</w:t>
      </w:r>
      <w:r w:rsidRPr="0060044F">
        <w:t xml:space="preserve"> installed. These appl</w:t>
      </w:r>
      <w:r>
        <w:t>y</w:t>
      </w:r>
      <w:r w:rsidRPr="0060044F">
        <w:t xml:space="preserve"> to projects supported by Interreg,</w:t>
      </w:r>
      <w:r w:rsidR="00F65E61">
        <w:t xml:space="preserve"> </w:t>
      </w:r>
      <w:r w:rsidR="00BB7336">
        <w:t>where</w:t>
      </w:r>
      <w:r w:rsidRPr="0060044F">
        <w:t xml:space="preserve"> </w:t>
      </w:r>
      <w:r w:rsidRPr="00FF602C">
        <w:t>total cost</w:t>
      </w:r>
      <w:r w:rsidR="00BB7336">
        <w:t>s</w:t>
      </w:r>
      <w:r w:rsidRPr="00FF602C">
        <w:t xml:space="preserve"> exceed EUR 100 000</w:t>
      </w:r>
      <w:r>
        <w:rPr>
          <w:rStyle w:val="FootnoteReference"/>
        </w:rPr>
        <w:footnoteReference w:id="7"/>
      </w:r>
      <w:r>
        <w:t>.</w:t>
      </w:r>
      <w:r w:rsidR="00960AD3" w:rsidRPr="24DB00A8">
        <w:rPr>
          <w:rFonts w:ascii="Times New Roman" w:hAnsi="Times New Roman" w:cs="Times New Roman"/>
          <w:color w:val="auto"/>
          <w:spacing w:val="0"/>
          <w:sz w:val="24"/>
          <w:lang w:val="en-US"/>
        </w:rPr>
        <w:t xml:space="preserve"> </w:t>
      </w:r>
    </w:p>
    <w:p w14:paraId="778DABEF" w14:textId="3493DE6F" w:rsidR="009856B5" w:rsidRPr="00F17CAB" w:rsidRDefault="009856B5" w:rsidP="00F17CAB">
      <w:pPr>
        <w:pStyle w:val="ListParagraph"/>
        <w:numPr>
          <w:ilvl w:val="0"/>
          <w:numId w:val="4"/>
        </w:numPr>
        <w:jc w:val="both"/>
        <w:rPr>
          <w:rFonts w:ascii="Times New Roman" w:hAnsi="Times New Roman" w:cs="Times New Roman"/>
          <w:color w:val="auto"/>
          <w:spacing w:val="0"/>
          <w:sz w:val="24"/>
          <w:lang w:val="en-US"/>
        </w:rPr>
      </w:pPr>
      <w:r w:rsidRPr="00B852EA">
        <w:t xml:space="preserve">Costs of equipment are eligible if no other EU funds have contributed towards </w:t>
      </w:r>
      <w:r w:rsidR="00F65E61">
        <w:t xml:space="preserve">the </w:t>
      </w:r>
      <w:r w:rsidRPr="00B852EA">
        <w:t>financing of the same expenditure item</w:t>
      </w:r>
      <w:r>
        <w:t>;</w:t>
      </w:r>
      <w:r w:rsidRPr="00B852EA">
        <w:t xml:space="preserve"> i.e.</w:t>
      </w:r>
      <w:r>
        <w:t>,</w:t>
      </w:r>
      <w:r w:rsidRPr="00B852EA">
        <w:t xml:space="preserve"> no doub</w:t>
      </w:r>
      <w:r>
        <w:t>le</w:t>
      </w:r>
      <w:r w:rsidR="00E80F2A">
        <w:t>-</w:t>
      </w:r>
      <w:r>
        <w:t>funding is permissible (</w:t>
      </w:r>
      <w:r w:rsidRPr="0037546B">
        <w:rPr>
          <w:lang w:val="en-US"/>
        </w:rPr>
        <w:t xml:space="preserve">Article </w:t>
      </w:r>
      <w:r>
        <w:rPr>
          <w:lang w:val="en-US"/>
        </w:rPr>
        <w:t>63</w:t>
      </w:r>
      <w:r w:rsidRPr="0037546B">
        <w:rPr>
          <w:lang w:val="en-US"/>
        </w:rPr>
        <w:t>(</w:t>
      </w:r>
      <w:r>
        <w:rPr>
          <w:lang w:val="en-US"/>
        </w:rPr>
        <w:t>9</w:t>
      </w:r>
      <w:r w:rsidRPr="0037546B">
        <w:rPr>
          <w:lang w:val="en-US"/>
        </w:rPr>
        <w:t xml:space="preserve">) </w:t>
      </w:r>
      <w:r>
        <w:rPr>
          <w:lang w:val="en-US"/>
        </w:rPr>
        <w:t>CPR</w:t>
      </w:r>
      <w:r w:rsidRPr="00B852EA">
        <w:t>).</w:t>
      </w:r>
    </w:p>
    <w:p w14:paraId="4E0D4B30" w14:textId="77777777" w:rsidR="00F75CB3" w:rsidRPr="00960AD3" w:rsidRDefault="00F75CB3" w:rsidP="00F17CAB">
      <w:pPr>
        <w:pStyle w:val="ListParagraph"/>
        <w:jc w:val="both"/>
        <w:rPr>
          <w:rFonts w:ascii="Times New Roman" w:hAnsi="Times New Roman" w:cs="Times New Roman"/>
          <w:color w:val="auto"/>
          <w:spacing w:val="0"/>
          <w:sz w:val="24"/>
          <w:lang w:val="en-US"/>
        </w:rPr>
      </w:pPr>
    </w:p>
    <w:p w14:paraId="04C927AF" w14:textId="4C3BE99D" w:rsidR="00B852EA" w:rsidRPr="009856B5" w:rsidRDefault="00B852EA" w:rsidP="00FB4D90"/>
    <w:p w14:paraId="340420E4" w14:textId="34D070AE" w:rsidR="00B852EA" w:rsidRPr="00B852EA" w:rsidRDefault="000160D2" w:rsidP="00FB4D90">
      <w:pPr>
        <w:rPr>
          <w:rFonts w:ascii="Franklin Gothic Demi" w:hAnsi="Franklin Gothic Demi"/>
          <w:color w:val="007BA1" w:themeColor="accent2"/>
        </w:rPr>
      </w:pPr>
      <w:r w:rsidRPr="000160D2">
        <w:rPr>
          <w:rFonts w:ascii="Franklin Gothic Demi" w:hAnsi="Franklin Gothic Demi"/>
          <w:color w:val="007BA1" w:themeColor="accent2"/>
        </w:rPr>
        <w:t>Cost category</w:t>
      </w:r>
      <w:r w:rsidR="00B97118">
        <w:rPr>
          <w:rFonts w:ascii="Franklin Gothic Demi" w:hAnsi="Franklin Gothic Demi"/>
          <w:color w:val="007BA1" w:themeColor="accent2"/>
        </w:rPr>
        <w:t>-</w:t>
      </w:r>
      <w:r w:rsidR="00B852EA" w:rsidRPr="00B852EA">
        <w:rPr>
          <w:rFonts w:ascii="Franklin Gothic Demi" w:hAnsi="Franklin Gothic Demi"/>
          <w:color w:val="007BA1" w:themeColor="accent2"/>
        </w:rPr>
        <w:t>specific rules</w:t>
      </w:r>
    </w:p>
    <w:p w14:paraId="1D6EAD23" w14:textId="6017CC74" w:rsidR="00B852EA" w:rsidRDefault="00B852EA" w:rsidP="00FB4D90">
      <w:pPr>
        <w:rPr>
          <w:lang w:val="da-DK"/>
        </w:rPr>
      </w:pPr>
    </w:p>
    <w:p w14:paraId="39F4D72E" w14:textId="5F830B44" w:rsidR="00B852EA" w:rsidRPr="00B852EA" w:rsidRDefault="00B852EA" w:rsidP="009B613F">
      <w:pPr>
        <w:pStyle w:val="ListParagraph"/>
        <w:numPr>
          <w:ilvl w:val="0"/>
          <w:numId w:val="4"/>
        </w:numPr>
        <w:jc w:val="both"/>
      </w:pPr>
      <w:r w:rsidRPr="00B852EA">
        <w:t>Purchase cost of equipment</w:t>
      </w:r>
      <w:r w:rsidR="009B613F">
        <w:t xml:space="preserve"> purchased, rented or leased</w:t>
      </w:r>
      <w:r w:rsidRPr="00B852EA">
        <w:t xml:space="preserve"> is eligible if it is used solely for the purpose of the project </w:t>
      </w:r>
      <w:r w:rsidRPr="000F3B9D">
        <w:t>or the target group</w:t>
      </w:r>
      <w:r w:rsidRPr="00B852EA">
        <w:t xml:space="preserve"> in line with objectives of the project and incurred and paid within the eligible period.</w:t>
      </w:r>
    </w:p>
    <w:p w14:paraId="00EFD3C9" w14:textId="3FC382A4" w:rsidR="00B852EA" w:rsidRPr="00B852EA" w:rsidRDefault="00B852EA" w:rsidP="009B613F">
      <w:pPr>
        <w:pStyle w:val="ListParagraph"/>
        <w:numPr>
          <w:ilvl w:val="0"/>
          <w:numId w:val="4"/>
        </w:numPr>
        <w:jc w:val="both"/>
      </w:pPr>
      <w:r w:rsidRPr="00B852EA">
        <w:t>For equipment that has been purchased before the project approval but used solely for the project</w:t>
      </w:r>
      <w:r w:rsidR="00E80F2A">
        <w:t>,</w:t>
      </w:r>
      <w:r w:rsidRPr="00B852EA">
        <w:t xml:space="preserve"> or equipment purchased during the project lifetime </w:t>
      </w:r>
      <w:r w:rsidR="00600826">
        <w:t xml:space="preserve">or </w:t>
      </w:r>
      <w:r w:rsidRPr="00B852EA">
        <w:t>partially for the project, a pro</w:t>
      </w:r>
      <w:r w:rsidR="00F65E61">
        <w:t>-</w:t>
      </w:r>
      <w:r w:rsidRPr="00B852EA">
        <w:t xml:space="preserve">rata </w:t>
      </w:r>
      <w:r w:rsidR="00470793">
        <w:t xml:space="preserve">allocation of </w:t>
      </w:r>
      <w:r w:rsidRPr="00B852EA">
        <w:t>cost</w:t>
      </w:r>
      <w:r w:rsidR="00470793">
        <w:t>s</w:t>
      </w:r>
      <w:r w:rsidRPr="00B852EA">
        <w:t xml:space="preserve"> to the project (duration, degree of use) is eligible. This share has to be calculated according to a justified and equitable method in line with the legislation or general accounting policy of the partner organisation.</w:t>
      </w:r>
    </w:p>
    <w:p w14:paraId="0B9C71DB" w14:textId="0D9D26F8" w:rsidR="00B852EA" w:rsidRPr="00B852EA" w:rsidRDefault="00CC139B" w:rsidP="009B613F">
      <w:pPr>
        <w:pStyle w:val="ListParagraph"/>
        <w:numPr>
          <w:ilvl w:val="0"/>
          <w:numId w:val="4"/>
        </w:numPr>
        <w:jc w:val="both"/>
      </w:pPr>
      <w:r w:rsidRPr="001E4BD4">
        <w:t xml:space="preserve">Depreciation of costs is eligible if conditions specified in Article 67(2) </w:t>
      </w:r>
      <w:r w:rsidR="00F65E61" w:rsidRPr="001E4BD4">
        <w:t xml:space="preserve">CPR </w:t>
      </w:r>
      <w:r w:rsidRPr="001E4BD4">
        <w:t>are met.</w:t>
      </w:r>
      <w:r w:rsidR="00B852EA" w:rsidRPr="00B852EA">
        <w:t xml:space="preserve"> The cost </w:t>
      </w:r>
      <w:r w:rsidR="00F65E61" w:rsidRPr="00B852EA">
        <w:t>must</w:t>
      </w:r>
      <w:r w:rsidR="00B852EA" w:rsidRPr="00B852EA">
        <w:t xml:space="preserve"> be calculated in accordance with the legislation and general accounting policy of the partner organisation.</w:t>
      </w:r>
    </w:p>
    <w:p w14:paraId="0BC89C01" w14:textId="74D1045D" w:rsidR="00B852EA" w:rsidRPr="00B852EA" w:rsidRDefault="00B852EA" w:rsidP="009B613F">
      <w:pPr>
        <w:pStyle w:val="ListParagraph"/>
        <w:numPr>
          <w:ilvl w:val="0"/>
          <w:numId w:val="4"/>
        </w:numPr>
        <w:jc w:val="both"/>
      </w:pPr>
      <w:r w:rsidRPr="00B852EA">
        <w:t>Full purchase cost of equipment that is not depreciable (e.g.</w:t>
      </w:r>
      <w:r w:rsidR="00B92632">
        <w:t>,</w:t>
      </w:r>
      <w:r w:rsidRPr="00B852EA">
        <w:t xml:space="preserve"> low-value asset) is eligible.</w:t>
      </w:r>
    </w:p>
    <w:p w14:paraId="2A158F3F" w14:textId="5272E867" w:rsidR="00B852EA" w:rsidRPr="00B852EA" w:rsidRDefault="00B852EA" w:rsidP="009B613F">
      <w:pPr>
        <w:pStyle w:val="ListParagraph"/>
        <w:numPr>
          <w:ilvl w:val="0"/>
          <w:numId w:val="4"/>
        </w:numPr>
        <w:jc w:val="both"/>
      </w:pPr>
      <w:r w:rsidRPr="00B852EA">
        <w:t>Purchase cost of second-hand equipment is eligible, provided the equipment complies with applicable norms and standards</w:t>
      </w:r>
      <w:r w:rsidR="00B92632">
        <w:t>;</w:t>
      </w:r>
      <w:r w:rsidRPr="00B852EA">
        <w:t xml:space="preserve"> its price does not exceed the generally accepted price on the market</w:t>
      </w:r>
      <w:r w:rsidR="00B92632">
        <w:t xml:space="preserve">; it has the technical characteristics necessary for the operation. </w:t>
      </w:r>
      <w:r w:rsidRPr="00B852EA">
        <w:t xml:space="preserve"> </w:t>
      </w:r>
    </w:p>
    <w:p w14:paraId="18251A8D" w14:textId="2BBE074D" w:rsidR="00B852EA" w:rsidRPr="00B852EA" w:rsidRDefault="00B852EA" w:rsidP="009B613F">
      <w:pPr>
        <w:pStyle w:val="ListParagraph"/>
        <w:numPr>
          <w:ilvl w:val="0"/>
          <w:numId w:val="4"/>
        </w:numPr>
        <w:jc w:val="both"/>
      </w:pPr>
      <w:r w:rsidRPr="00B852EA">
        <w:t xml:space="preserve">In the case of fixed investments in equipment and when equipment forms part of an investment in infrastructure, </w:t>
      </w:r>
      <w:r w:rsidR="00F65E61">
        <w:t xml:space="preserve">the </w:t>
      </w:r>
      <w:r w:rsidRPr="00B852EA">
        <w:t>full cost of equipment as approved by the programme is eligible</w:t>
      </w:r>
      <w:r w:rsidR="00B92632">
        <w:t>;</w:t>
      </w:r>
      <w:r w:rsidRPr="00B852EA">
        <w:t xml:space="preserve"> i.e.</w:t>
      </w:r>
      <w:r w:rsidR="00B92632">
        <w:t>,</w:t>
      </w:r>
      <w:r w:rsidRPr="00B852EA">
        <w:t xml:space="preserve"> no depreciation is eligible. </w:t>
      </w:r>
    </w:p>
    <w:p w14:paraId="08212576" w14:textId="3EFD9452" w:rsidR="00994D62" w:rsidRDefault="00B852EA" w:rsidP="00994D62">
      <w:pPr>
        <w:pStyle w:val="ListParagraph"/>
        <w:numPr>
          <w:ilvl w:val="0"/>
          <w:numId w:val="4"/>
        </w:numPr>
        <w:jc w:val="both"/>
      </w:pPr>
      <w:r>
        <w:t xml:space="preserve">Provision of equipment as </w:t>
      </w:r>
      <w:r w:rsidR="00F65E61">
        <w:t xml:space="preserve">the </w:t>
      </w:r>
      <w:r>
        <w:t xml:space="preserve">in-kind contribution is eligible (Article </w:t>
      </w:r>
      <w:r w:rsidR="000161F9">
        <w:t>6</w:t>
      </w:r>
      <w:r w:rsidR="005A4A3C">
        <w:t>7</w:t>
      </w:r>
      <w:r>
        <w:t xml:space="preserve">(1) </w:t>
      </w:r>
      <w:r w:rsidR="00B92632">
        <w:t>CPR</w:t>
      </w:r>
      <w:r w:rsidR="00106298">
        <w:t>)</w:t>
      </w:r>
      <w:r>
        <w:t xml:space="preserve"> if the value of the contribution does not exceed the generally accepted price on the market and it can be independently assessed and verified.</w:t>
      </w:r>
    </w:p>
    <w:p w14:paraId="4AA5F026" w14:textId="3E52C535" w:rsidR="0019385F" w:rsidRDefault="00F65E61" w:rsidP="0019385F">
      <w:pPr>
        <w:pStyle w:val="ListParagraph"/>
        <w:jc w:val="both"/>
      </w:pPr>
      <w:r w:rsidRPr="00554881">
        <w:rPr>
          <w:noProof/>
          <w:lang w:val="en-US"/>
        </w:rPr>
        <mc:AlternateContent>
          <mc:Choice Requires="wps">
            <w:drawing>
              <wp:anchor distT="0" distB="0" distL="114300" distR="114300" simplePos="0" relativeHeight="251658240" behindDoc="0" locked="0" layoutInCell="1" allowOverlap="1" wp14:anchorId="6A968A8C" wp14:editId="086452F5">
                <wp:simplePos x="0" y="0"/>
                <wp:positionH relativeFrom="margin">
                  <wp:align>left</wp:align>
                </wp:positionH>
                <wp:positionV relativeFrom="paragraph">
                  <wp:posOffset>156210</wp:posOffset>
                </wp:positionV>
                <wp:extent cx="5434330" cy="2197100"/>
                <wp:effectExtent l="0" t="0" r="0" b="0"/>
                <wp:wrapTopAndBottom/>
                <wp:docPr id="5" name="Textfeld 4"/>
                <wp:cNvGraphicFramePr/>
                <a:graphic xmlns:a="http://schemas.openxmlformats.org/drawingml/2006/main">
                  <a:graphicData uri="http://schemas.microsoft.com/office/word/2010/wordprocessingShape">
                    <wps:wsp>
                      <wps:cNvSpPr txBox="1"/>
                      <wps:spPr>
                        <a:xfrm>
                          <a:off x="0" y="0"/>
                          <a:ext cx="5434330" cy="2197100"/>
                        </a:xfrm>
                        <a:prstGeom prst="rect">
                          <a:avLst/>
                        </a:prstGeom>
                        <a:solidFill>
                          <a:schemeClr val="accent1"/>
                        </a:solidFill>
                        <a:ln>
                          <a:noFill/>
                        </a:ln>
                        <a:effectLst/>
                      </wps:spPr>
                      <wps:style>
                        <a:lnRef idx="0">
                          <a:schemeClr val="accent1"/>
                        </a:lnRef>
                        <a:fillRef idx="0">
                          <a:schemeClr val="accent1"/>
                        </a:fillRef>
                        <a:effectRef idx="0">
                          <a:schemeClr val="accent1"/>
                        </a:effectRef>
                        <a:fontRef idx="minor">
                          <a:schemeClr val="dk1"/>
                        </a:fontRef>
                      </wps:style>
                      <wps:txbx>
                        <w:txbxContent>
                          <w:p w14:paraId="58C7014A" w14:textId="10210C40" w:rsidR="009F1D04" w:rsidRDefault="00B852EA" w:rsidP="009F1D04">
                            <w:r>
                              <w:t xml:space="preserve">Equipment </w:t>
                            </w:r>
                            <w:r w:rsidR="00827EA3">
                              <w:t xml:space="preserve">from another project partner </w:t>
                            </w:r>
                            <w:r>
                              <w:t>cannot be purchased, rented or leased</w:t>
                            </w:r>
                            <w:r w:rsidR="00827EA3">
                              <w:t>.</w:t>
                            </w:r>
                          </w:p>
                          <w:p w14:paraId="0FDECBE5" w14:textId="77777777" w:rsidR="009F1D04" w:rsidRDefault="009F1D04" w:rsidP="009F1D04"/>
                          <w:p w14:paraId="1C45AA59" w14:textId="00D67DA0" w:rsidR="00B852EA" w:rsidRDefault="009F1D04" w:rsidP="009F1D04">
                            <w:r>
                              <w:t>However, project partners can provide in-kind contributions.</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A968A8C" id="_x0000_t202" coordsize="21600,21600" o:spt="202" path="m,l,21600r21600,l21600,xe">
                <v:stroke joinstyle="miter"/>
                <v:path gradientshapeok="t" o:connecttype="rect"/>
              </v:shapetype>
              <v:shape id="Textfeld 4" o:spid="_x0000_s1026" type="#_x0000_t202" style="position:absolute;left:0;text-align:left;margin-left:0;margin-top:12.3pt;width:427.9pt;height:173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" fillcolor="#e1e7f7 [3204]" stroked="f">
                <v:textbox style="mso-fit-shape-to-text:t" inset="3mm,3mm,3mm,3mm">
                  <w:txbxContent>
                    <w:p w14:paraId="58C7014A" w14:textId="10210C40" w:rsidR="009F1D04" w:rsidRDefault="00B852EA" w:rsidP="009F1D04">
                      <w:r>
                        <w:t xml:space="preserve">Equipment </w:t>
                      </w:r>
                      <w:r w:rsidR="00827EA3">
                        <w:t xml:space="preserve">from another project partner </w:t>
                      </w:r>
                      <w:r>
                        <w:t>cannot be purchased, rented or leased</w:t>
                      </w:r>
                      <w:r w:rsidR="00827EA3">
                        <w:t>.</w:t>
                      </w:r>
                    </w:p>
                    <w:p w14:paraId="0FDECBE5" w14:textId="77777777" w:rsidR="009F1D04" w:rsidRDefault="009F1D04" w:rsidP="009F1D04"/>
                    <w:p w14:paraId="1C45AA59" w14:textId="00D67DA0" w:rsidR="00B852EA" w:rsidRDefault="009F1D04" w:rsidP="009F1D04">
                      <w:r>
                        <w:t>However, project partners can provide in-kind contributions.</w:t>
                      </w:r>
                    </w:p>
                  </w:txbxContent>
                </v:textbox>
                <w10:wrap type="topAndBottom" anchorx="margin"/>
              </v:shape>
            </w:pict>
          </mc:Fallback>
        </mc:AlternateContent>
      </w:r>
    </w:p>
    <w:p w14:paraId="54AFAEE4" w14:textId="2C972AD4" w:rsidR="00450CF3" w:rsidRPr="00F65E61" w:rsidRDefault="00450CF3" w:rsidP="24DB00A8"/>
    <w:p w14:paraId="05346EB4" w14:textId="77777777" w:rsidR="00450CF3" w:rsidRDefault="00450CF3" w:rsidP="24DB00A8">
      <w:pPr>
        <w:rPr>
          <w:rFonts w:eastAsia="Franklin Gothic Book" w:cs="Tahoma"/>
          <w:color w:val="000000" w:themeColor="text2"/>
          <w:szCs w:val="21"/>
        </w:rPr>
      </w:pPr>
    </w:p>
    <w:p w14:paraId="6F1315A7" w14:textId="0BCF262C" w:rsidR="24DB00A8" w:rsidRDefault="002921EE" w:rsidP="24DB00A8">
      <w:pPr>
        <w:rPr>
          <w:rFonts w:ascii="Franklin Gothic Demi" w:hAnsi="Franklin Gothic Demi"/>
          <w:color w:val="007BA1" w:themeColor="accent2"/>
        </w:rPr>
      </w:pPr>
      <w:r w:rsidRPr="003544F3">
        <w:rPr>
          <w:rFonts w:ascii="Franklin Gothic Demi" w:hAnsi="Franklin Gothic Demi"/>
          <w:color w:val="007BA1" w:themeColor="accent2"/>
        </w:rPr>
        <w:t>Point</w:t>
      </w:r>
      <w:r>
        <w:rPr>
          <w:rFonts w:ascii="Franklin Gothic Demi" w:hAnsi="Franklin Gothic Demi"/>
          <w:color w:val="007BA1" w:themeColor="accent2"/>
        </w:rPr>
        <w:t>s</w:t>
      </w:r>
      <w:r w:rsidRPr="003544F3">
        <w:rPr>
          <w:rFonts w:ascii="Franklin Gothic Demi" w:hAnsi="Franklin Gothic Demi"/>
          <w:color w:val="007BA1" w:themeColor="accent2"/>
        </w:rPr>
        <w:t xml:space="preserve"> of attention</w:t>
      </w:r>
    </w:p>
    <w:p w14:paraId="0E9AE2D5" w14:textId="77777777" w:rsidR="007A397A" w:rsidRDefault="007A397A" w:rsidP="24DB00A8">
      <w:pPr>
        <w:rPr>
          <w:rFonts w:ascii="Franklin Gothic Demi" w:hAnsi="Franklin Gothic Demi"/>
          <w:color w:val="007BA1" w:themeColor="accent2"/>
        </w:rPr>
      </w:pPr>
    </w:p>
    <w:p w14:paraId="31E68A76" w14:textId="40CE1D05" w:rsidR="007A397A" w:rsidRPr="00394C2C" w:rsidRDefault="00F65E61" w:rsidP="007A397A">
      <w:pPr>
        <w:rPr>
          <w:rFonts w:ascii="Franklin Gothic Demi" w:hAnsi="Franklin Gothic Demi"/>
          <w:color w:val="007BA1" w:themeColor="accent2"/>
          <w:highlight w:val="yellow"/>
        </w:rPr>
      </w:pPr>
      <w:r w:rsidRPr="001E4BD4">
        <w:lastRenderedPageBreak/>
        <w:t>A c</w:t>
      </w:r>
      <w:r w:rsidR="007A397A" w:rsidRPr="001E4BD4">
        <w:t>lear distinction needs to be provided in programme documents between costs incurred under office and administrative and equipment costs categories</w:t>
      </w:r>
      <w:r w:rsidR="006A0C62" w:rsidRPr="001E4BD4">
        <w:t xml:space="preserve"> (e.g.</w:t>
      </w:r>
      <w:r w:rsidRPr="001E4BD4">
        <w:t>,</w:t>
      </w:r>
      <w:r w:rsidR="006A0C62" w:rsidRPr="001E4BD4">
        <w:t xml:space="preserve"> purchase of IT equipment)</w:t>
      </w:r>
      <w:r w:rsidR="007A397A" w:rsidRPr="001E4BD4">
        <w:t>.</w:t>
      </w:r>
    </w:p>
    <w:p w14:paraId="745A9F9D" w14:textId="77777777" w:rsidR="007A397A" w:rsidRPr="00394C2C" w:rsidRDefault="007A397A" w:rsidP="007A397A">
      <w:pPr>
        <w:rPr>
          <w:rFonts w:ascii="Franklin Gothic Demi" w:hAnsi="Franklin Gothic Demi"/>
          <w:color w:val="007BA1" w:themeColor="accent2"/>
          <w:highlight w:val="yellow"/>
        </w:rPr>
      </w:pPr>
    </w:p>
    <w:p w14:paraId="5780F212" w14:textId="227D72EF" w:rsidR="002921EE" w:rsidRDefault="007A397A" w:rsidP="007A397A">
      <w:r w:rsidRPr="001E4BD4">
        <w:t>Purchase of equipment from associated partners</w:t>
      </w:r>
      <w:r w:rsidRPr="001E4BD4">
        <w:rPr>
          <w:rStyle w:val="FootnoteReference"/>
        </w:rPr>
        <w:footnoteReference w:id="8"/>
      </w:r>
      <w:r w:rsidRPr="001E4BD4">
        <w:t xml:space="preserve"> has to be carefully analysed and regulated in programme documents.</w:t>
      </w:r>
    </w:p>
    <w:p w14:paraId="31A586D7" w14:textId="1DF6F109" w:rsidR="002921EE" w:rsidRPr="009856B5" w:rsidRDefault="002921EE" w:rsidP="00B852EA"/>
    <w:p w14:paraId="01C5B456" w14:textId="77777777" w:rsidR="0019385F" w:rsidRDefault="0019385F" w:rsidP="00B852EA">
      <w:pPr>
        <w:rPr>
          <w:rFonts w:ascii="Franklin Gothic Demi" w:hAnsi="Franklin Gothic Demi"/>
          <w:color w:val="007BA1" w:themeColor="accent2"/>
        </w:rPr>
      </w:pPr>
    </w:p>
    <w:p w14:paraId="40E7C8AE" w14:textId="4941F0F5" w:rsidR="00B852EA" w:rsidRPr="00B852EA" w:rsidRDefault="00A7383B" w:rsidP="00B852EA">
      <w:pPr>
        <w:rPr>
          <w:rFonts w:ascii="Franklin Gothic Demi" w:hAnsi="Franklin Gothic Demi"/>
          <w:color w:val="007BA1" w:themeColor="accent2"/>
        </w:rPr>
      </w:pPr>
      <w:r>
        <w:rPr>
          <w:rFonts w:ascii="Franklin Gothic Demi" w:hAnsi="Franklin Gothic Demi"/>
          <w:color w:val="007BA1" w:themeColor="accent2"/>
        </w:rPr>
        <w:t>Reimbursement forms</w:t>
      </w:r>
    </w:p>
    <w:p w14:paraId="2B4D0E22" w14:textId="77777777" w:rsidR="005E4945" w:rsidRDefault="005E4945" w:rsidP="007B0EE9">
      <w:pPr>
        <w:rPr>
          <w:lang w:val="en-US"/>
        </w:rPr>
      </w:pPr>
    </w:p>
    <w:p w14:paraId="58B411E0" w14:textId="5D371574" w:rsidR="00F4595C" w:rsidRPr="00F4595C" w:rsidRDefault="00B852EA" w:rsidP="00F4595C">
      <w:pPr>
        <w:rPr>
          <w:rFonts w:eastAsia="Times New Roman" w:cs="Times New Roman"/>
        </w:rPr>
      </w:pPr>
      <w:r w:rsidRPr="008F033C">
        <w:rPr>
          <w:lang w:val="en-US"/>
        </w:rPr>
        <w:t xml:space="preserve">Equipment </w:t>
      </w:r>
      <w:r w:rsidR="00F4595C" w:rsidRPr="00F4595C">
        <w:rPr>
          <w:rFonts w:eastAsia="Times New Roman" w:cs="Times New Roman"/>
        </w:rPr>
        <w:t>costs can be reimbursed by the programme either as</w:t>
      </w:r>
    </w:p>
    <w:p w14:paraId="0F1EABC6" w14:textId="77777777" w:rsidR="00F4595C" w:rsidRPr="00F4595C" w:rsidRDefault="00F4595C" w:rsidP="00F4595C">
      <w:pPr>
        <w:rPr>
          <w:rFonts w:eastAsia="Times New Roman" w:cs="Times New Roman"/>
        </w:rPr>
      </w:pPr>
    </w:p>
    <w:p w14:paraId="26B085E6" w14:textId="77777777" w:rsidR="00F4595C" w:rsidRPr="00F4595C" w:rsidRDefault="00F4595C" w:rsidP="00F4595C">
      <w:pPr>
        <w:numPr>
          <w:ilvl w:val="0"/>
          <w:numId w:val="17"/>
        </w:numPr>
        <w:contextualSpacing/>
        <w:jc w:val="both"/>
        <w:rPr>
          <w:rFonts w:eastAsia="Times New Roman" w:cs="Times New Roman"/>
        </w:rPr>
      </w:pPr>
      <w:r w:rsidRPr="00F4595C">
        <w:rPr>
          <w:rFonts w:eastAsia="Times New Roman" w:cs="Times New Roman"/>
        </w:rPr>
        <w:t>real costs, or</w:t>
      </w:r>
    </w:p>
    <w:p w14:paraId="5D0DA085" w14:textId="5A7CC7D0" w:rsidR="00F4595C" w:rsidRDefault="00F4595C" w:rsidP="00F4595C">
      <w:pPr>
        <w:numPr>
          <w:ilvl w:val="0"/>
          <w:numId w:val="17"/>
        </w:numPr>
        <w:contextualSpacing/>
        <w:jc w:val="both"/>
        <w:rPr>
          <w:rFonts w:eastAsia="Times New Roman" w:cs="Times New Roman"/>
        </w:rPr>
      </w:pPr>
      <w:r w:rsidRPr="00F4595C">
        <w:rPr>
          <w:rFonts w:eastAsia="Times New Roman" w:cs="Times New Roman"/>
        </w:rPr>
        <w:t>simplified cost options</w:t>
      </w:r>
      <w:r w:rsidR="00B92632">
        <w:rPr>
          <w:rFonts w:eastAsia="Times New Roman" w:cs="Times New Roman"/>
        </w:rPr>
        <w:t xml:space="preserve"> (SCOs)</w:t>
      </w:r>
      <w:r w:rsidRPr="00F4595C">
        <w:rPr>
          <w:rFonts w:eastAsia="Times New Roman" w:cs="Times New Roman"/>
        </w:rPr>
        <w:t>.</w:t>
      </w:r>
    </w:p>
    <w:p w14:paraId="7D586854" w14:textId="2B51B277" w:rsidR="00F4595C" w:rsidRDefault="00F4595C" w:rsidP="00F4595C">
      <w:pPr>
        <w:contextualSpacing/>
        <w:jc w:val="both"/>
        <w:rPr>
          <w:rFonts w:eastAsia="Times New Roman" w:cs="Times New Roman"/>
        </w:rPr>
      </w:pPr>
    </w:p>
    <w:p w14:paraId="14A8BBAA" w14:textId="0155B71F" w:rsidR="004C6AFC" w:rsidRDefault="004C6AFC" w:rsidP="004C6AFC">
      <w:pPr>
        <w:spacing w:line="240" w:lineRule="auto"/>
        <w:rPr>
          <w:rFonts w:ascii="Times New Roman" w:hAnsi="Times New Roman" w:cs="Times New Roman"/>
          <w:color w:val="auto"/>
          <w:spacing w:val="0"/>
          <w:sz w:val="24"/>
          <w:lang w:val="en-US"/>
        </w:rPr>
      </w:pPr>
      <w:r>
        <w:t xml:space="preserve">If a programme offers both options for reimbursement (real costs and simplified cost options), the </w:t>
      </w:r>
      <w:r w:rsidR="006A0C62">
        <w:t xml:space="preserve">chosen option </w:t>
      </w:r>
      <w:r w:rsidR="004A7F11">
        <w:t>within cost category/part of the cost category</w:t>
      </w:r>
      <w:r w:rsidRPr="001E4BD4">
        <w:t xml:space="preserve"> must be </w:t>
      </w:r>
      <w:r w:rsidR="00706949" w:rsidRPr="001E4BD4">
        <w:t xml:space="preserve">applied </w:t>
      </w:r>
      <w:r w:rsidR="00906B14" w:rsidRPr="001E4BD4">
        <w:t xml:space="preserve">at </w:t>
      </w:r>
      <w:r w:rsidR="00706949" w:rsidRPr="001E4BD4">
        <w:t xml:space="preserve">the </w:t>
      </w:r>
      <w:r w:rsidR="00906B14" w:rsidRPr="001E4BD4">
        <w:t xml:space="preserve">partner level </w:t>
      </w:r>
      <w:r w:rsidRPr="001E4BD4">
        <w:t>for the entire duration of the project (changes to a different r</w:t>
      </w:r>
      <w:r>
        <w:t xml:space="preserve">eimbursement option, e.g., from real costs to SCOs or vice versa, are not possible during the project implementation unless </w:t>
      </w:r>
      <w:r w:rsidR="00E80F2A">
        <w:t>this</w:t>
      </w:r>
      <w:r>
        <w:t xml:space="preserve"> is justified by a force majeure situation).  </w:t>
      </w:r>
    </w:p>
    <w:p w14:paraId="64E4FBD7" w14:textId="77777777" w:rsidR="003D3255" w:rsidRPr="004C6AFC" w:rsidRDefault="003D3255" w:rsidP="003D3255">
      <w:pPr>
        <w:contextualSpacing/>
        <w:jc w:val="both"/>
        <w:rPr>
          <w:rFonts w:ascii="Franklin Gothic Demi" w:eastAsia="Times New Roman" w:hAnsi="Franklin Gothic Demi" w:cs="Times New Roman"/>
          <w:color w:val="007BA1" w:themeColor="accent2"/>
          <w:lang w:val="en-US"/>
        </w:rPr>
      </w:pPr>
    </w:p>
    <w:p w14:paraId="06E74365" w14:textId="5AE02B2B" w:rsidR="003D3255" w:rsidRPr="0019385F" w:rsidRDefault="003D3255" w:rsidP="009856B5">
      <w:pPr>
        <w:rPr>
          <w:b/>
          <w:bCs/>
        </w:rPr>
      </w:pPr>
      <w:r w:rsidRPr="0019385F">
        <w:rPr>
          <w:b/>
          <w:bCs/>
        </w:rPr>
        <w:t>Real costs</w:t>
      </w:r>
    </w:p>
    <w:p w14:paraId="7111254C" w14:textId="77777777" w:rsidR="003D3255" w:rsidRPr="003D3255" w:rsidRDefault="003D3255" w:rsidP="003D3255">
      <w:pPr>
        <w:jc w:val="both"/>
        <w:rPr>
          <w:rFonts w:eastAsia="Times New Roman" w:cs="Times New Roman"/>
        </w:rPr>
      </w:pPr>
    </w:p>
    <w:p w14:paraId="39D0C9DF" w14:textId="1932B342" w:rsidR="003D3255" w:rsidRPr="003D3255" w:rsidRDefault="003D3255" w:rsidP="003D3255">
      <w:pPr>
        <w:jc w:val="both"/>
        <w:rPr>
          <w:rFonts w:eastAsia="Times New Roman" w:cs="Times New Roman"/>
        </w:rPr>
      </w:pPr>
      <w:r w:rsidRPr="003D3255">
        <w:rPr>
          <w:rFonts w:eastAsia="Times New Roman" w:cs="Times New Roman"/>
        </w:rPr>
        <w:t>Cost category</w:t>
      </w:r>
      <w:r w:rsidR="00706949">
        <w:rPr>
          <w:rFonts w:eastAsia="Times New Roman" w:cs="Times New Roman"/>
        </w:rPr>
        <w:t>-</w:t>
      </w:r>
      <w:r w:rsidRPr="003D3255">
        <w:rPr>
          <w:rFonts w:eastAsia="Times New Roman" w:cs="Times New Roman"/>
        </w:rPr>
        <w:t xml:space="preserve">specific rules and calculation of the </w:t>
      </w:r>
      <w:r>
        <w:rPr>
          <w:rFonts w:eastAsia="Times New Roman" w:cs="Times New Roman"/>
        </w:rPr>
        <w:t>equipment</w:t>
      </w:r>
      <w:r w:rsidRPr="003D3255">
        <w:rPr>
          <w:rFonts w:eastAsia="Times New Roman" w:cs="Times New Roman"/>
        </w:rPr>
        <w:t xml:space="preserve"> costs:</w:t>
      </w:r>
    </w:p>
    <w:p w14:paraId="19DD5432" w14:textId="77777777" w:rsidR="003D3255" w:rsidRPr="003D3255" w:rsidRDefault="003D3255" w:rsidP="003D3255">
      <w:pPr>
        <w:jc w:val="both"/>
        <w:rPr>
          <w:rFonts w:eastAsia="Times New Roman" w:cs="Times New Roman"/>
        </w:rPr>
      </w:pPr>
    </w:p>
    <w:p w14:paraId="5AF3B005" w14:textId="2F0709C0" w:rsidR="003D3255" w:rsidRPr="003D3255" w:rsidRDefault="00892366" w:rsidP="003D3255">
      <w:pPr>
        <w:numPr>
          <w:ilvl w:val="0"/>
          <w:numId w:val="18"/>
        </w:numPr>
        <w:contextualSpacing/>
        <w:jc w:val="both"/>
        <w:rPr>
          <w:rFonts w:eastAsia="Times New Roman" w:cs="Times New Roman"/>
          <w:lang w:val="en-US"/>
        </w:rPr>
      </w:pPr>
      <w:r>
        <w:rPr>
          <w:lang w:val="en-US"/>
        </w:rPr>
        <w:t xml:space="preserve">All </w:t>
      </w:r>
      <w:r>
        <w:t>equipment</w:t>
      </w:r>
      <w:r>
        <w:rPr>
          <w:lang w:val="en-US"/>
        </w:rPr>
        <w:t xml:space="preserve"> costs are reported as actually incurred and paid</w:t>
      </w:r>
      <w:r w:rsidR="00DD5978">
        <w:rPr>
          <w:rFonts w:eastAsia="Times New Roman" w:cs="Times New Roman"/>
          <w:lang w:val="en-US"/>
        </w:rPr>
        <w:t>.</w:t>
      </w:r>
    </w:p>
    <w:p w14:paraId="51B48FF3" w14:textId="6F3CBBC9" w:rsidR="003D3255" w:rsidRPr="00B92632" w:rsidRDefault="007A397A" w:rsidP="00B92632">
      <w:pPr>
        <w:numPr>
          <w:ilvl w:val="0"/>
          <w:numId w:val="18"/>
        </w:numPr>
        <w:contextualSpacing/>
        <w:jc w:val="both"/>
        <w:rPr>
          <w:rFonts w:eastAsia="Times New Roman" w:cs="Times New Roman"/>
          <w:lang w:val="en-US"/>
        </w:rPr>
      </w:pPr>
      <w:r w:rsidRPr="001E4BD4">
        <w:rPr>
          <w:lang w:val="en-US"/>
        </w:rPr>
        <w:t xml:space="preserve">All costs are deemed necessary for </w:t>
      </w:r>
      <w:r w:rsidR="00F65E61" w:rsidRPr="001E4BD4">
        <w:rPr>
          <w:lang w:val="en-US"/>
        </w:rPr>
        <w:t xml:space="preserve">the </w:t>
      </w:r>
      <w:r w:rsidRPr="001E4BD4">
        <w:rPr>
          <w:lang w:val="en-US"/>
        </w:rPr>
        <w:t xml:space="preserve">project implementation. </w:t>
      </w:r>
      <w:bookmarkStart w:id="3" w:name="_Hlk78876271"/>
      <w:r w:rsidR="00E80F2A">
        <w:rPr>
          <w:lang w:val="en-US"/>
        </w:rPr>
        <w:t>W</w:t>
      </w:r>
      <w:r w:rsidRPr="001E4BD4">
        <w:t>here costs are deemed not necessary or excessive (e.g.</w:t>
      </w:r>
      <w:r w:rsidR="00F65E61" w:rsidRPr="001E4BD4">
        <w:t>,</w:t>
      </w:r>
      <w:r w:rsidRPr="001E4BD4">
        <w:t xml:space="preserve"> during assessment or later, during the implementation stage), they should be removed from the calculation basis or adjusted to the justifiable level</w:t>
      </w:r>
      <w:bookmarkEnd w:id="3"/>
      <w:r w:rsidRPr="001E4BD4">
        <w:t>.</w:t>
      </w:r>
    </w:p>
    <w:p w14:paraId="170338D8" w14:textId="77777777" w:rsidR="003D3255" w:rsidRPr="00F65E61" w:rsidRDefault="003D3255" w:rsidP="003D3255">
      <w:pPr>
        <w:rPr>
          <w:rFonts w:eastAsia="Times New Roman" w:cs="Times New Roman"/>
          <w:lang w:val="en-US"/>
        </w:rPr>
      </w:pPr>
    </w:p>
    <w:p w14:paraId="23F43234" w14:textId="77777777" w:rsidR="00A20E69" w:rsidRPr="0019385F" w:rsidRDefault="00A20E69" w:rsidP="009856B5">
      <w:pPr>
        <w:rPr>
          <w:b/>
          <w:bCs/>
        </w:rPr>
      </w:pPr>
      <w:r w:rsidRPr="0019385F">
        <w:rPr>
          <w:b/>
          <w:bCs/>
        </w:rPr>
        <w:t>SCOs</w:t>
      </w:r>
    </w:p>
    <w:p w14:paraId="6A36C91C" w14:textId="4762F9D0" w:rsidR="00A20E69" w:rsidRDefault="00A20E69" w:rsidP="00A20E69">
      <w:pPr>
        <w:rPr>
          <w:rFonts w:eastAsia="Times New Roman" w:cs="Times New Roman"/>
          <w:noProof/>
          <w:lang w:val="en-US"/>
        </w:rPr>
      </w:pPr>
      <w:r>
        <w:rPr>
          <w:noProof/>
          <w:lang w:val="en-US"/>
        </w:rPr>
        <w:br/>
      </w:r>
      <w:r w:rsidR="00960AD3">
        <w:t xml:space="preserve">Due to the nature of this cost category, SCOs have not </w:t>
      </w:r>
      <w:r w:rsidR="00E80F2A">
        <w:t xml:space="preserve">yet </w:t>
      </w:r>
      <w:r w:rsidR="00960AD3">
        <w:t xml:space="preserve">been established to a large extent in Interreg. However, for some </w:t>
      </w:r>
      <w:r w:rsidR="00F65E61">
        <w:t xml:space="preserve">types </w:t>
      </w:r>
      <w:r w:rsidR="00960AD3">
        <w:t>of costs</w:t>
      </w:r>
      <w:r w:rsidR="00F65E61">
        <w:t>,</w:t>
      </w:r>
      <w:r w:rsidR="00960AD3">
        <w:t xml:space="preserve"> SCOs are an option to consider</w:t>
      </w:r>
      <w:r w:rsidR="005E7CF7">
        <w:t xml:space="preserve">. </w:t>
      </w:r>
    </w:p>
    <w:p w14:paraId="52CE174E" w14:textId="77777777" w:rsidR="00A20E69" w:rsidRDefault="00A20E69" w:rsidP="00A20E69"/>
    <w:p w14:paraId="762E0965" w14:textId="422467E0" w:rsidR="005E7CF7" w:rsidRDefault="005E7CF7" w:rsidP="005E7CF7">
      <w:pPr>
        <w:spacing w:line="240" w:lineRule="auto"/>
        <w:rPr>
          <w:rFonts w:ascii="Times New Roman" w:hAnsi="Times New Roman" w:cs="Times New Roman"/>
          <w:color w:val="auto"/>
          <w:spacing w:val="0"/>
          <w:sz w:val="24"/>
          <w:lang w:val="en-US"/>
        </w:rPr>
      </w:pPr>
      <w:r>
        <w:t>The Regulations do not provide ready-made (off-the-shelf) SCOs for this cost category. If a programme decides to use a</w:t>
      </w:r>
      <w:r w:rsidR="00F65E61">
        <w:t>n</w:t>
      </w:r>
      <w:r>
        <w:t xml:space="preserve"> SCO to reimburse external expertise and services costs, it will have to design its own SCO (i.e., programme-specific SCO) or use a</w:t>
      </w:r>
      <w:r w:rsidR="00F65E61">
        <w:t>n</w:t>
      </w:r>
      <w:r>
        <w:t xml:space="preserve"> SCO from other Union policies</w:t>
      </w:r>
      <w:r w:rsidR="00F65E61">
        <w:t xml:space="preserve"> or national schemes</w:t>
      </w:r>
      <w:r>
        <w:t xml:space="preserve"> (i.e., “copy-paste” SCO). For more information on how to design a programme-specific SCO refer to a </w:t>
      </w:r>
      <w:hyperlink r:id="rId13" w:anchor="3575-publication-road-map-programme-specific-sco-2021-2027-period" w:history="1">
        <w:r>
          <w:rPr>
            <w:rStyle w:val="Hyperlink"/>
          </w:rPr>
          <w:t>Roadmap to a programme-specific SCO</w:t>
        </w:r>
      </w:hyperlink>
      <w:r>
        <w:rPr>
          <w:rStyle w:val="Hyperlink"/>
        </w:rPr>
        <w:t xml:space="preserve"> in the 2021-2027 period</w:t>
      </w:r>
      <w:r>
        <w:t xml:space="preserve">. More information about “copy-paste” SCOs is available </w:t>
      </w:r>
      <w:hyperlink r:id="rId14" w:anchor="3414-factsheet-application-scos-other-areas-eu-programmes-or-member-states-schemes-copy-paste" w:history="1">
        <w:r>
          <w:rPr>
            <w:rStyle w:val="Hyperlink"/>
          </w:rPr>
          <w:t>here</w:t>
        </w:r>
      </w:hyperlink>
      <w:r>
        <w:t>.</w:t>
      </w:r>
      <w:r>
        <w:rPr>
          <w:rFonts w:ascii="Times New Roman" w:hAnsi="Times New Roman" w:cs="Times New Roman"/>
          <w:color w:val="auto"/>
          <w:spacing w:val="0"/>
          <w:sz w:val="24"/>
          <w:lang w:val="en-US"/>
        </w:rPr>
        <w:t xml:space="preserve"> </w:t>
      </w:r>
    </w:p>
    <w:p w14:paraId="6F37DCEC" w14:textId="339E0EBC" w:rsidR="00A20E69" w:rsidRDefault="00A20E69" w:rsidP="00A20E69"/>
    <w:p w14:paraId="4D232E83" w14:textId="0C923EB6" w:rsidR="00A20E69" w:rsidRDefault="00A20E69" w:rsidP="00A20E69">
      <w:r>
        <w:lastRenderedPageBreak/>
        <w:t xml:space="preserve">In </w:t>
      </w:r>
      <w:r w:rsidR="00827EA3">
        <w:t xml:space="preserve">the </w:t>
      </w:r>
      <w:r>
        <w:t xml:space="preserve">2014-2020 </w:t>
      </w:r>
      <w:r w:rsidR="00827EA3">
        <w:t xml:space="preserve">period, </w:t>
      </w:r>
      <w:r>
        <w:t xml:space="preserve">SCOs were not often chosen for this cost category. Yet, some Interreg programmes </w:t>
      </w:r>
      <w:r w:rsidR="00F65E61">
        <w:t xml:space="preserve">discuss </w:t>
      </w:r>
      <w:r>
        <w:t xml:space="preserve">its applicability </w:t>
      </w:r>
      <w:r w:rsidR="00827EA3">
        <w:t>for</w:t>
      </w:r>
      <w:r>
        <w:t xml:space="preserve"> </w:t>
      </w:r>
      <w:r w:rsidR="00F65E61">
        <w:t xml:space="preserve">certain </w:t>
      </w:r>
      <w:r>
        <w:t>types of costs (</w:t>
      </w:r>
      <w:r w:rsidR="00827EA3">
        <w:t xml:space="preserve">e.g., </w:t>
      </w:r>
      <w:r>
        <w:t xml:space="preserve">unit costs/lump sums for </w:t>
      </w:r>
      <w:r w:rsidR="00F65E61" w:rsidRPr="001E4BD4">
        <w:t xml:space="preserve">a </w:t>
      </w:r>
      <w:r w:rsidR="006A0C62" w:rsidRPr="001E4BD4">
        <w:t xml:space="preserve">particular type of </w:t>
      </w:r>
      <w:r w:rsidRPr="001E4BD4">
        <w:t>equipment</w:t>
      </w:r>
      <w:r>
        <w:t xml:space="preserve">). </w:t>
      </w:r>
      <w:r w:rsidR="00827EA3">
        <w:t xml:space="preserve">Mainstream </w:t>
      </w:r>
      <w:r>
        <w:t>programmes</w:t>
      </w:r>
      <w:r w:rsidR="00827EA3">
        <w:t>, though, used different types of SCOs in this cost category</w:t>
      </w:r>
      <w:r>
        <w:t xml:space="preserve"> (</w:t>
      </w:r>
      <w:r w:rsidRPr="00636F6A">
        <w:t>e.g.</w:t>
      </w:r>
      <w:r w:rsidR="00827EA3">
        <w:t>,</w:t>
      </w:r>
      <w:r w:rsidRPr="00636F6A">
        <w:t xml:space="preserve"> </w:t>
      </w:r>
      <w:r w:rsidR="00636F6A" w:rsidRPr="00636F6A">
        <w:t>purchase of medical equipment</w:t>
      </w:r>
      <w:r w:rsidRPr="00636F6A">
        <w:t>,</w:t>
      </w:r>
      <w:r w:rsidRPr="00636F6A">
        <w:rPr>
          <w:rStyle w:val="FootnoteReference"/>
        </w:rPr>
        <w:footnoteReference w:id="9"/>
      </w:r>
      <w:r w:rsidRPr="00636F6A">
        <w:t>)</w:t>
      </w:r>
      <w:r w:rsidR="00827EA3">
        <w:t>.</w:t>
      </w:r>
      <w:r>
        <w:t xml:space="preserve"> </w:t>
      </w:r>
    </w:p>
    <w:p w14:paraId="59BC3D44" w14:textId="77777777" w:rsidR="00A20E69" w:rsidRDefault="00A20E69" w:rsidP="00A20E69"/>
    <w:p w14:paraId="25874634" w14:textId="24C77704" w:rsidR="00A20E69" w:rsidRPr="0019385F" w:rsidRDefault="00A20E69" w:rsidP="00A20E69">
      <w:pPr>
        <w:rPr>
          <w:b/>
          <w:bCs/>
        </w:rPr>
      </w:pPr>
      <w:r w:rsidRPr="0019385F">
        <w:rPr>
          <w:b/>
          <w:bCs/>
        </w:rPr>
        <w:t>Flat rate</w:t>
      </w:r>
    </w:p>
    <w:p w14:paraId="0FA4A8E3" w14:textId="77777777" w:rsidR="008412A0" w:rsidRDefault="008412A0" w:rsidP="00A20E69"/>
    <w:p w14:paraId="544D11EF" w14:textId="3EC8629A" w:rsidR="008412A0" w:rsidRPr="009856B5" w:rsidRDefault="005E7CF7" w:rsidP="009856B5">
      <w:pPr>
        <w:jc w:val="both"/>
      </w:pPr>
      <w:bookmarkStart w:id="4" w:name="_Hlk82523402"/>
      <w:r>
        <w:t>E</w:t>
      </w:r>
      <w:r w:rsidR="008412A0">
        <w:t>quipment cost</w:t>
      </w:r>
      <w:r w:rsidR="0085193D">
        <w:t>s</w:t>
      </w:r>
      <w:r w:rsidR="008412A0">
        <w:t xml:space="preserve"> </w:t>
      </w:r>
      <w:r w:rsidR="0085193D">
        <w:t>are</w:t>
      </w:r>
      <w:r w:rsidR="008412A0">
        <w:t xml:space="preserve"> included as a part of the </w:t>
      </w:r>
      <w:r w:rsidR="008412A0" w:rsidRPr="00B46E23">
        <w:t>remaining eligible costs</w:t>
      </w:r>
      <w:r w:rsidR="008412A0">
        <w:t xml:space="preserve"> of an operation when a flat rate of up to 40% of eligible direct staff costs is used in the project (Article 56(1) CPR). If this flat rate </w:t>
      </w:r>
      <w:r w:rsidR="00F65E61">
        <w:t xml:space="preserve">is </w:t>
      </w:r>
      <w:r w:rsidR="008412A0">
        <w:t xml:space="preserve">used, there will be only 2 cost categories in the project: staff costs and the remaining eligible costs. </w:t>
      </w:r>
      <w:bookmarkEnd w:id="4"/>
    </w:p>
    <w:p w14:paraId="2451D465" w14:textId="77777777" w:rsidR="00A20E69" w:rsidRDefault="00A20E69" w:rsidP="00A20E69">
      <w:pPr>
        <w:rPr>
          <w:rFonts w:ascii="Franklin Gothic Demi" w:hAnsi="Franklin Gothic Demi"/>
          <w:color w:val="007BA1" w:themeColor="accent2"/>
        </w:rPr>
      </w:pPr>
    </w:p>
    <w:p w14:paraId="724DE747" w14:textId="77777777" w:rsidR="00A20E69" w:rsidRPr="0019385F" w:rsidRDefault="00A20E69" w:rsidP="00A20E69">
      <w:pPr>
        <w:rPr>
          <w:b/>
          <w:bCs/>
        </w:rPr>
      </w:pPr>
      <w:r w:rsidRPr="0019385F">
        <w:rPr>
          <w:b/>
          <w:bCs/>
        </w:rPr>
        <w:t>Unit costs &amp; Lump sums</w:t>
      </w:r>
    </w:p>
    <w:p w14:paraId="31AE7EAA" w14:textId="77777777" w:rsidR="00A20E69" w:rsidRDefault="00A20E69" w:rsidP="00A20E69">
      <w:pPr>
        <w:rPr>
          <w:rFonts w:ascii="Franklin Gothic Demi" w:hAnsi="Franklin Gothic Demi"/>
          <w:color w:val="007BA1" w:themeColor="accent2"/>
        </w:rPr>
      </w:pPr>
    </w:p>
    <w:p w14:paraId="0E3DFA94" w14:textId="45D2B95C" w:rsidR="00A20E69" w:rsidRDefault="00F65E61" w:rsidP="00A20E69">
      <w:r>
        <w:t xml:space="preserve">Some </w:t>
      </w:r>
      <w:r w:rsidR="00A20E69">
        <w:t>equipment</w:t>
      </w:r>
      <w:r w:rsidR="00A20E69" w:rsidRPr="001710C5">
        <w:t xml:space="preserve"> costs </w:t>
      </w:r>
      <w:r w:rsidR="00A20E69" w:rsidRPr="001C7A96">
        <w:t xml:space="preserve">(e.g., </w:t>
      </w:r>
      <w:r w:rsidR="00636F6A" w:rsidRPr="001C7A96">
        <w:t>equipment purchases for</w:t>
      </w:r>
      <w:r w:rsidR="00A20E69" w:rsidRPr="001C7A96">
        <w:t xml:space="preserve"> activities or services related to the organisation and implementation of events</w:t>
      </w:r>
      <w:r w:rsidR="001C7A96">
        <w:t xml:space="preserve"> like </w:t>
      </w:r>
      <w:r>
        <w:t xml:space="preserve">the </w:t>
      </w:r>
      <w:r w:rsidR="003E4288">
        <w:t>purchase of medical equipment</w:t>
      </w:r>
      <w:r w:rsidR="001C7A96">
        <w:t xml:space="preserve"> in the mainstream programmes</w:t>
      </w:r>
      <w:r w:rsidR="001C7A96">
        <w:rPr>
          <w:rStyle w:val="FootnoteReference"/>
        </w:rPr>
        <w:footnoteReference w:id="10"/>
      </w:r>
      <w:r w:rsidR="00A20E69">
        <w:t>) can also be calculated as unit costs or lump sums (or part of them)</w:t>
      </w:r>
      <w:r w:rsidR="00641BFE">
        <w:t>.</w:t>
      </w:r>
      <w:r w:rsidR="00A20E69">
        <w:t xml:space="preserve"> </w:t>
      </w:r>
    </w:p>
    <w:p w14:paraId="7AC2C9CB" w14:textId="77777777" w:rsidR="00A20E69" w:rsidRDefault="00A20E69" w:rsidP="00A20E69"/>
    <w:p w14:paraId="06343064" w14:textId="77777777" w:rsidR="009856B5" w:rsidRDefault="009856B5" w:rsidP="00B852EA"/>
    <w:p w14:paraId="6FBD9747" w14:textId="55EDDD6B" w:rsidR="00B852EA" w:rsidRDefault="00B852EA" w:rsidP="00B852EA">
      <w:pPr>
        <w:rPr>
          <w:rFonts w:ascii="Franklin Gothic Demi" w:hAnsi="Franklin Gothic Demi"/>
          <w:color w:val="007BA1" w:themeColor="accent2"/>
        </w:rPr>
      </w:pPr>
      <w:r w:rsidRPr="00B852EA">
        <w:rPr>
          <w:rFonts w:ascii="Franklin Gothic Demi" w:hAnsi="Franklin Gothic Demi"/>
          <w:color w:val="007BA1" w:themeColor="accent2"/>
        </w:rPr>
        <w:t>Audit trail</w:t>
      </w:r>
      <w:r w:rsidR="00517139">
        <w:rPr>
          <w:rFonts w:ascii="Franklin Gothic Demi" w:hAnsi="Franklin Gothic Demi"/>
          <w:color w:val="007BA1" w:themeColor="accent2"/>
        </w:rPr>
        <w:t xml:space="preserve"> </w:t>
      </w:r>
    </w:p>
    <w:p w14:paraId="2C3D92D5" w14:textId="5136D2BD" w:rsidR="00B92632" w:rsidRDefault="00B92632" w:rsidP="00B852EA">
      <w:pPr>
        <w:rPr>
          <w:rFonts w:ascii="Franklin Gothic Demi" w:hAnsi="Franklin Gothic Demi"/>
          <w:color w:val="007BA1" w:themeColor="accent2"/>
        </w:rPr>
      </w:pPr>
    </w:p>
    <w:p w14:paraId="3F3F82F0" w14:textId="67909D19" w:rsidR="00B92632" w:rsidRPr="0019385F" w:rsidRDefault="00B92632" w:rsidP="00C41195">
      <w:pPr>
        <w:rPr>
          <w:rFonts w:eastAsia="Times New Roman" w:cs="Times New Roman"/>
          <w:b/>
          <w:bCs/>
        </w:rPr>
      </w:pPr>
      <w:r w:rsidRPr="0019385F">
        <w:rPr>
          <w:rFonts w:eastAsia="Times New Roman" w:cs="Times New Roman"/>
          <w:b/>
          <w:bCs/>
        </w:rPr>
        <w:t>Real costs</w:t>
      </w:r>
    </w:p>
    <w:p w14:paraId="576177E0" w14:textId="77777777" w:rsidR="00B852EA" w:rsidRPr="00B852EA" w:rsidRDefault="00B852EA" w:rsidP="00B852EA">
      <w:pPr>
        <w:rPr>
          <w:rFonts w:ascii="Franklin Gothic Demi" w:hAnsi="Franklin Gothic Demi"/>
          <w:color w:val="007BA1" w:themeColor="accent2"/>
        </w:rPr>
      </w:pPr>
    </w:p>
    <w:p w14:paraId="6896F35D" w14:textId="4A6A943D" w:rsidR="005E4945" w:rsidRDefault="005E4945" w:rsidP="005E4945">
      <w:pPr>
        <w:jc w:val="both"/>
      </w:pPr>
      <w:r w:rsidRPr="00767D54">
        <w:t>The following main documents must be available for control purposes</w:t>
      </w:r>
    </w:p>
    <w:p w14:paraId="4E63A32E" w14:textId="13214B81" w:rsidR="008A7532" w:rsidRDefault="008A7532" w:rsidP="005E4945">
      <w:pPr>
        <w:jc w:val="both"/>
      </w:pPr>
    </w:p>
    <w:p w14:paraId="463889D4" w14:textId="437F287A" w:rsidR="001E4BD4" w:rsidRDefault="001E4BD4" w:rsidP="009856B5">
      <w:pPr>
        <w:numPr>
          <w:ilvl w:val="0"/>
          <w:numId w:val="16"/>
        </w:numPr>
        <w:ind w:right="814"/>
        <w:contextualSpacing/>
        <w:jc w:val="both"/>
        <w:rPr>
          <w:rFonts w:eastAsia="Times New Roman" w:cs="Times New Roman"/>
        </w:rPr>
      </w:pPr>
      <w:r>
        <w:t>evidence of the procurement process (announcement, selection, award) in line with the legal status/organisational/regional/national procurement rules/programme rules or the EU procurement rules</w:t>
      </w:r>
      <w:r w:rsidR="00E80F2A">
        <w:t>,</w:t>
      </w:r>
      <w:r>
        <w:t xml:space="preserve"> depending on the amount of the contract and programme-specific rules;</w:t>
      </w:r>
      <w:r w:rsidR="008A7532" w:rsidRPr="24DB00A8">
        <w:rPr>
          <w:rFonts w:eastAsia="Times New Roman" w:cs="Times New Roman"/>
        </w:rPr>
        <w:t xml:space="preserve"> </w:t>
      </w:r>
    </w:p>
    <w:p w14:paraId="457C10A7" w14:textId="15F3D4D4" w:rsidR="00F06923" w:rsidRDefault="5E95B17C" w:rsidP="009856B5">
      <w:pPr>
        <w:numPr>
          <w:ilvl w:val="0"/>
          <w:numId w:val="16"/>
        </w:numPr>
        <w:ind w:right="814"/>
        <w:contextualSpacing/>
        <w:jc w:val="both"/>
        <w:rPr>
          <w:rFonts w:eastAsia="Times New Roman" w:cs="Times New Roman"/>
        </w:rPr>
      </w:pPr>
      <w:r w:rsidRPr="24DB00A8">
        <w:rPr>
          <w:rFonts w:eastAsia="Times New Roman" w:cs="Times New Roman"/>
        </w:rPr>
        <w:t>the technical characteristics have to be in line with the project purposes</w:t>
      </w:r>
      <w:r w:rsidR="00F06923">
        <w:rPr>
          <w:rFonts w:eastAsia="Times New Roman" w:cs="Times New Roman"/>
        </w:rPr>
        <w:t>;</w:t>
      </w:r>
    </w:p>
    <w:p w14:paraId="4E135152" w14:textId="555F4699" w:rsidR="0024722F" w:rsidRPr="009856B5" w:rsidRDefault="00F06923" w:rsidP="009856B5">
      <w:pPr>
        <w:numPr>
          <w:ilvl w:val="0"/>
          <w:numId w:val="16"/>
        </w:numPr>
        <w:ind w:right="814"/>
        <w:contextualSpacing/>
        <w:jc w:val="both"/>
        <w:rPr>
          <w:rFonts w:eastAsia="Times New Roman" w:cs="Times New Roman"/>
        </w:rPr>
      </w:pPr>
      <w:r>
        <w:rPr>
          <w:rFonts w:eastAsia="Times New Roman" w:cs="Times New Roman"/>
        </w:rPr>
        <w:t>a</w:t>
      </w:r>
      <w:r w:rsidRPr="24DB00A8">
        <w:rPr>
          <w:rFonts w:eastAsia="Times New Roman" w:cs="Times New Roman"/>
        </w:rPr>
        <w:t xml:space="preserve">ny changes to the contract must comply with the </w:t>
      </w:r>
      <w:r w:rsidR="00F70A01">
        <w:rPr>
          <w:rFonts w:eastAsia="Times New Roman" w:cs="Times New Roman"/>
        </w:rPr>
        <w:t xml:space="preserve">applicable </w:t>
      </w:r>
      <w:r w:rsidRPr="24DB00A8">
        <w:rPr>
          <w:rFonts w:eastAsia="Times New Roman" w:cs="Times New Roman"/>
        </w:rPr>
        <w:t>public procurement rules and must be documented;</w:t>
      </w:r>
    </w:p>
    <w:p w14:paraId="5126FED3" w14:textId="27EAC263" w:rsidR="0024722F" w:rsidRPr="00EB08F4" w:rsidRDefault="008A7532" w:rsidP="00EB08F4">
      <w:pPr>
        <w:numPr>
          <w:ilvl w:val="0"/>
          <w:numId w:val="16"/>
        </w:numPr>
        <w:ind w:right="814"/>
        <w:contextualSpacing/>
        <w:jc w:val="both"/>
        <w:rPr>
          <w:rFonts w:eastAsia="Times New Roman" w:cs="Times New Roman"/>
        </w:rPr>
      </w:pPr>
      <w:r w:rsidRPr="24DB00A8">
        <w:rPr>
          <w:rFonts w:eastAsia="Times New Roman" w:cs="Times New Roman"/>
        </w:rPr>
        <w:t xml:space="preserve">a </w:t>
      </w:r>
      <w:r w:rsidRPr="001E4BD4">
        <w:rPr>
          <w:rFonts w:eastAsia="Times New Roman" w:cs="Times New Roman"/>
        </w:rPr>
        <w:t>document laying down the services to be provided with a clear reference to the project</w:t>
      </w:r>
      <w:r w:rsidR="00450CF3" w:rsidRPr="001E4BD4">
        <w:rPr>
          <w:rFonts w:eastAsia="Times New Roman" w:cs="Times New Roman"/>
        </w:rPr>
        <w:t xml:space="preserve"> (e.g.</w:t>
      </w:r>
      <w:r w:rsidR="00F65E61" w:rsidRPr="001E4BD4">
        <w:rPr>
          <w:rFonts w:eastAsia="Times New Roman" w:cs="Times New Roman"/>
        </w:rPr>
        <w:t>,</w:t>
      </w:r>
      <w:r w:rsidR="00450CF3" w:rsidRPr="001E4BD4">
        <w:rPr>
          <w:rFonts w:eastAsia="Times New Roman" w:cs="Times New Roman"/>
        </w:rPr>
        <w:t xml:space="preserve"> technical specifications)</w:t>
      </w:r>
      <w:r w:rsidR="00F06923" w:rsidRPr="001E4BD4">
        <w:rPr>
          <w:rFonts w:eastAsia="Times New Roman" w:cs="Times New Roman"/>
        </w:rPr>
        <w:t>;</w:t>
      </w:r>
      <w:r w:rsidRPr="24DB00A8">
        <w:rPr>
          <w:rFonts w:eastAsia="Times New Roman" w:cs="Times New Roman"/>
        </w:rPr>
        <w:t xml:space="preserve"> </w:t>
      </w:r>
    </w:p>
    <w:p w14:paraId="1C30912D" w14:textId="66D0F13C" w:rsidR="00F4595C" w:rsidRPr="008412A0" w:rsidRDefault="008A7532" w:rsidP="008412A0">
      <w:pPr>
        <w:numPr>
          <w:ilvl w:val="0"/>
          <w:numId w:val="16"/>
        </w:numPr>
        <w:ind w:right="814"/>
        <w:contextualSpacing/>
        <w:jc w:val="both"/>
        <w:rPr>
          <w:rFonts w:eastAsia="Times New Roman" w:cs="Times New Roman"/>
        </w:rPr>
      </w:pPr>
      <w:r w:rsidRPr="008A7532">
        <w:rPr>
          <w:rFonts w:eastAsia="Times New Roman" w:cs="Times New Roman"/>
        </w:rPr>
        <w:t>an invoice or a request for reimbursement providing all relevant information</w:t>
      </w:r>
      <w:r w:rsidR="00E80F2A">
        <w:rPr>
          <w:rFonts w:eastAsia="Times New Roman" w:cs="Times New Roman"/>
        </w:rPr>
        <w:t>,</w:t>
      </w:r>
      <w:r w:rsidRPr="008A7532">
        <w:rPr>
          <w:rFonts w:eastAsia="Times New Roman" w:cs="Times New Roman"/>
        </w:rPr>
        <w:t xml:space="preserve"> in line with the applicable accounting rules</w:t>
      </w:r>
      <w:r w:rsidR="00F4595C">
        <w:rPr>
          <w:rFonts w:eastAsia="Times New Roman" w:cs="Times New Roman"/>
        </w:rPr>
        <w:t>;</w:t>
      </w:r>
    </w:p>
    <w:p w14:paraId="1B0D6B80" w14:textId="665A4A41" w:rsidR="00F4595C" w:rsidRDefault="00EB08F4" w:rsidP="00816704">
      <w:pPr>
        <w:numPr>
          <w:ilvl w:val="0"/>
          <w:numId w:val="16"/>
        </w:numPr>
        <w:ind w:right="814"/>
        <w:contextualSpacing/>
        <w:jc w:val="both"/>
      </w:pPr>
      <w:r w:rsidRPr="001E4BD4">
        <w:t>actual equipment and evidence of equipment purchased, rented or leased</w:t>
      </w:r>
      <w:r w:rsidR="008A7532" w:rsidRPr="001E4BD4">
        <w:rPr>
          <w:rFonts w:eastAsia="Times New Roman" w:cs="Times New Roman"/>
        </w:rPr>
        <w:t>;</w:t>
      </w:r>
    </w:p>
    <w:p w14:paraId="17751AD0" w14:textId="0F6FA017" w:rsidR="00F4595C" w:rsidRDefault="00297A93" w:rsidP="008412A0">
      <w:pPr>
        <w:pStyle w:val="ListParagraph"/>
        <w:numPr>
          <w:ilvl w:val="0"/>
          <w:numId w:val="4"/>
        </w:numPr>
        <w:ind w:right="814"/>
      </w:pPr>
      <w:r>
        <w:t>c</w:t>
      </w:r>
      <w:r w:rsidR="00B852EA" w:rsidRPr="00517139">
        <w:t>alculation scheme of depreciation</w:t>
      </w:r>
      <w:r w:rsidR="00470793" w:rsidRPr="00517139">
        <w:t>, if applicable</w:t>
      </w:r>
      <w:r>
        <w:t>;</w:t>
      </w:r>
      <w:r w:rsidR="00F4595C" w:rsidRPr="00F4595C">
        <w:rPr>
          <w:rFonts w:eastAsia="Times New Roman" w:cs="Times New Roman"/>
        </w:rPr>
        <w:t xml:space="preserve"> </w:t>
      </w:r>
    </w:p>
    <w:p w14:paraId="7E766DF7" w14:textId="761E85F6" w:rsidR="00F4595C" w:rsidRPr="00F4595C" w:rsidRDefault="00C34CEF" w:rsidP="008412A0">
      <w:pPr>
        <w:pStyle w:val="ListParagraph"/>
        <w:numPr>
          <w:ilvl w:val="0"/>
          <w:numId w:val="4"/>
        </w:numPr>
        <w:ind w:right="814"/>
      </w:pPr>
      <w:r>
        <w:t xml:space="preserve">consent protocol/certificate (if required or needed by </w:t>
      </w:r>
      <w:r w:rsidR="002F7447">
        <w:t>applicable specific rules</w:t>
      </w:r>
      <w:r>
        <w:t>);</w:t>
      </w:r>
      <w:r w:rsidR="00F4595C" w:rsidRPr="00F4595C">
        <w:rPr>
          <w:rFonts w:eastAsia="Times New Roman" w:cs="Times New Roman"/>
        </w:rPr>
        <w:t xml:space="preserve"> </w:t>
      </w:r>
    </w:p>
    <w:p w14:paraId="73F03003" w14:textId="7CFF8D96" w:rsidR="00C34CEF" w:rsidRPr="00517139" w:rsidRDefault="00F4595C" w:rsidP="00816704">
      <w:pPr>
        <w:pStyle w:val="ListParagraph"/>
        <w:numPr>
          <w:ilvl w:val="0"/>
          <w:numId w:val="4"/>
        </w:numPr>
        <w:ind w:right="814"/>
      </w:pPr>
      <w:r w:rsidRPr="008A7532">
        <w:rPr>
          <w:rFonts w:eastAsia="Times New Roman" w:cs="Times New Roman"/>
        </w:rPr>
        <w:t>proof of payment.</w:t>
      </w:r>
    </w:p>
    <w:p w14:paraId="270DA118" w14:textId="50E9E0CC" w:rsidR="00DE6D21" w:rsidRDefault="00DE6D21" w:rsidP="00DE6D21"/>
    <w:p w14:paraId="3761CC19" w14:textId="01440132" w:rsidR="00DE6D21" w:rsidRDefault="00DE6D21" w:rsidP="00C41195">
      <w:pPr>
        <w:pStyle w:val="ListParagraph"/>
      </w:pPr>
    </w:p>
    <w:p w14:paraId="28EE84D3" w14:textId="5F204966" w:rsidR="00F9176D" w:rsidRDefault="00F9176D" w:rsidP="00C41195">
      <w:pPr>
        <w:pStyle w:val="ListParagraph"/>
      </w:pPr>
    </w:p>
    <w:p w14:paraId="74ACC304" w14:textId="481E3F39" w:rsidR="00F9176D" w:rsidRDefault="00F9176D" w:rsidP="00C41195">
      <w:pPr>
        <w:pStyle w:val="ListParagraph"/>
      </w:pPr>
    </w:p>
    <w:p w14:paraId="4B6C5123" w14:textId="77777777" w:rsidR="00F9176D" w:rsidRDefault="00F9176D" w:rsidP="00C41195">
      <w:pPr>
        <w:pStyle w:val="ListParagraph"/>
      </w:pPr>
    </w:p>
    <w:p w14:paraId="07E23E83" w14:textId="77777777" w:rsidR="00F65E61" w:rsidRDefault="00F65E61" w:rsidP="00C41195">
      <w:pPr>
        <w:pStyle w:val="ListParagraph"/>
      </w:pPr>
    </w:p>
    <w:p w14:paraId="773AB72C" w14:textId="131CB9E9" w:rsidR="00C41195" w:rsidRPr="0019385F" w:rsidRDefault="00C41195" w:rsidP="009856B5">
      <w:pPr>
        <w:rPr>
          <w:rFonts w:eastAsia="Times New Roman" w:cs="Times New Roman"/>
          <w:b/>
          <w:bCs/>
        </w:rPr>
      </w:pPr>
      <w:r w:rsidRPr="0019385F">
        <w:rPr>
          <w:rFonts w:eastAsia="Times New Roman" w:cs="Times New Roman"/>
          <w:b/>
          <w:bCs/>
        </w:rPr>
        <w:t>SCOs</w:t>
      </w:r>
    </w:p>
    <w:p w14:paraId="22920CAC" w14:textId="77777777" w:rsidR="00C41195" w:rsidRPr="00B46E23" w:rsidRDefault="00C41195" w:rsidP="00C41195"/>
    <w:p w14:paraId="57FCD55C" w14:textId="19879E55" w:rsidR="00C41195" w:rsidRDefault="00C41195" w:rsidP="00C41195">
      <w:pPr>
        <w:jc w:val="both"/>
      </w:pPr>
      <w:bookmarkStart w:id="5" w:name="_Hlk78804423"/>
      <w:r>
        <w:t>For the audit/control of the correct application of the SCO, the following documents should be in place:</w:t>
      </w:r>
    </w:p>
    <w:p w14:paraId="20DBC0A9" w14:textId="77777777" w:rsidR="009856B5" w:rsidRDefault="009856B5" w:rsidP="00C41195">
      <w:pPr>
        <w:jc w:val="both"/>
      </w:pPr>
    </w:p>
    <w:p w14:paraId="19921114" w14:textId="6DBA6CD7" w:rsidR="00C41195" w:rsidRDefault="00C41195" w:rsidP="00C41195">
      <w:pPr>
        <w:pStyle w:val="ListParagraph"/>
        <w:numPr>
          <w:ilvl w:val="0"/>
          <w:numId w:val="22"/>
        </w:numPr>
        <w:jc w:val="both"/>
      </w:pPr>
      <w:r>
        <w:t xml:space="preserve">For flat rates: programme rules to verify that the flat rate takes into account the </w:t>
      </w:r>
      <w:r w:rsidR="001E2695">
        <w:t>correct</w:t>
      </w:r>
      <w:r>
        <w:t xml:space="preserve"> cost categories and that the </w:t>
      </w:r>
      <w:r w:rsidR="001E2695">
        <w:t>correct</w:t>
      </w:r>
      <w:r>
        <w:t xml:space="preserve"> percentage is used</w:t>
      </w:r>
      <w:r w:rsidR="001E2695">
        <w:t>,</w:t>
      </w:r>
      <w:r>
        <w:t xml:space="preserve"> and that calculations are correct; basis costs; verification against double</w:t>
      </w:r>
      <w:r w:rsidR="001E2695">
        <w:t>-</w:t>
      </w:r>
      <w:r>
        <w:t>financing</w:t>
      </w:r>
      <w:r w:rsidR="00053929">
        <w:t xml:space="preserve"> (e.g.</w:t>
      </w:r>
      <w:r w:rsidR="00F65E61">
        <w:t>,</w:t>
      </w:r>
      <w:r w:rsidR="00053929">
        <w:t xml:space="preserve"> </w:t>
      </w:r>
      <w:r w:rsidR="002D0D4B">
        <w:t>checking that costs covered by the flat rate are not reported under another cost category)</w:t>
      </w:r>
      <w:r>
        <w:t>.</w:t>
      </w:r>
    </w:p>
    <w:p w14:paraId="13A5D9E6" w14:textId="104348C2" w:rsidR="00C41195" w:rsidRDefault="00C41195" w:rsidP="00C41195">
      <w:pPr>
        <w:pStyle w:val="ListParagraph"/>
        <w:numPr>
          <w:ilvl w:val="0"/>
          <w:numId w:val="22"/>
        </w:numPr>
        <w:jc w:val="both"/>
      </w:pPr>
      <w:r>
        <w:t>For unit costs: delivered outputs of the project</w:t>
      </w:r>
      <w:r w:rsidR="004A7F11">
        <w:t xml:space="preserve"> (if relevant)</w:t>
      </w:r>
      <w:r>
        <w:t>; verification that the amount declared is justified by quantities; verification against double financing.</w:t>
      </w:r>
    </w:p>
    <w:p w14:paraId="5CA517C8" w14:textId="416E2C98" w:rsidR="00C41195" w:rsidRDefault="00C41195" w:rsidP="00C41195">
      <w:pPr>
        <w:pStyle w:val="ListParagraph"/>
        <w:numPr>
          <w:ilvl w:val="0"/>
          <w:numId w:val="22"/>
        </w:numPr>
        <w:jc w:val="both"/>
      </w:pPr>
      <w:r>
        <w:t>For lump sums: delivered outputs of the project; criteria for the payment of the lump sum (payment triggers); verification against double</w:t>
      </w:r>
      <w:r w:rsidR="001E2695">
        <w:t>-</w:t>
      </w:r>
      <w:r>
        <w:t>financing.</w:t>
      </w:r>
    </w:p>
    <w:bookmarkEnd w:id="5"/>
    <w:p w14:paraId="1F909A7F" w14:textId="0E596CC0" w:rsidR="00C41195" w:rsidRDefault="00C41195" w:rsidP="00C41195"/>
    <w:p w14:paraId="16CF34A3" w14:textId="5C97B492" w:rsidR="00B852EA" w:rsidRDefault="00C41195" w:rsidP="00FB4D90">
      <w:r w:rsidRPr="00B46E23">
        <w:t xml:space="preserve">To find out more about the audit trail of </w:t>
      </w:r>
      <w:r>
        <w:t>SCOs</w:t>
      </w:r>
      <w:r w:rsidRPr="00B46E23">
        <w:t>, check</w:t>
      </w:r>
      <w:r w:rsidR="00F65E61">
        <w:t xml:space="preserve"> out</w:t>
      </w:r>
      <w:r w:rsidRPr="00B46E23">
        <w:t xml:space="preserve"> </w:t>
      </w:r>
      <w:r w:rsidR="001E2695">
        <w:t xml:space="preserve">the </w:t>
      </w:r>
      <w:r w:rsidRPr="00B46E23">
        <w:t xml:space="preserve">Interact </w:t>
      </w:r>
      <w:hyperlink r:id="rId15" w:anchor="1747-publication-qa-simplified-cost-options-interreg-programmes" w:history="1">
        <w:r w:rsidRPr="00B46E23">
          <w:rPr>
            <w:rStyle w:val="Hyperlink"/>
          </w:rPr>
          <w:t>publication</w:t>
        </w:r>
      </w:hyperlink>
      <w:r w:rsidRPr="00B46E23">
        <w:t xml:space="preserve"> on simplified cost options in Interreg programmes</w:t>
      </w:r>
      <w:r w:rsidR="0019385F">
        <w:t>.</w:t>
      </w:r>
    </w:p>
    <w:p w14:paraId="3F4A350A" w14:textId="77777777" w:rsidR="0019385F" w:rsidRPr="00517139" w:rsidRDefault="0019385F" w:rsidP="00FB4D90"/>
    <w:p w14:paraId="20C15F2C" w14:textId="13A3EA6A" w:rsidR="005E4945" w:rsidRDefault="005E4945" w:rsidP="005E4945">
      <w:pPr>
        <w:rPr>
          <w:rFonts w:ascii="Franklin Gothic Demi" w:hAnsi="Franklin Gothic Demi"/>
          <w:color w:val="007BA1" w:themeColor="accent2"/>
        </w:rPr>
      </w:pPr>
    </w:p>
    <w:p w14:paraId="7664B69C" w14:textId="7E07DC62" w:rsidR="005E4945" w:rsidRDefault="005E4945" w:rsidP="005E4945">
      <w:pPr>
        <w:rPr>
          <w:rFonts w:ascii="Franklin Gothic Demi" w:hAnsi="Franklin Gothic Demi"/>
          <w:color w:val="007BA1" w:themeColor="accent2"/>
        </w:rPr>
      </w:pPr>
      <w:r w:rsidRPr="0006039C">
        <w:rPr>
          <w:rFonts w:ascii="Franklin Gothic Demi" w:hAnsi="Franklin Gothic Demi"/>
          <w:color w:val="007BA1" w:themeColor="accent2"/>
        </w:rPr>
        <w:t>HIT</w:t>
      </w:r>
      <w:r w:rsidR="00F65E61">
        <w:rPr>
          <w:rStyle w:val="FootnoteReference"/>
        </w:rPr>
        <w:footnoteReference w:id="11"/>
      </w:r>
      <w:r w:rsidRPr="0006039C">
        <w:rPr>
          <w:rFonts w:ascii="Franklin Gothic Demi" w:hAnsi="Franklin Gothic Demi"/>
          <w:color w:val="007BA1" w:themeColor="accent2"/>
        </w:rPr>
        <w:t xml:space="preserve"> agreements</w:t>
      </w:r>
    </w:p>
    <w:p w14:paraId="10BE731D" w14:textId="77777777" w:rsidR="005E4945" w:rsidRDefault="005E4945" w:rsidP="005E4945">
      <w:pPr>
        <w:pStyle w:val="ListParagraph"/>
        <w:ind w:left="0"/>
        <w:jc w:val="both"/>
      </w:pPr>
    </w:p>
    <w:p w14:paraId="255328FB" w14:textId="217C2A14" w:rsidR="009A0320" w:rsidRDefault="009A0320" w:rsidP="009A0320">
      <w:pPr>
        <w:jc w:val="both"/>
      </w:pPr>
      <w:r>
        <w:t>Due to its limitations and difficulties in assessment and implementation, HIT agreed not to use in-kind contribution</w:t>
      </w:r>
      <w:r w:rsidR="00F65E61">
        <w:t>s</w:t>
      </w:r>
      <w:r>
        <w:t xml:space="preserve"> as part of jointly</w:t>
      </w:r>
      <w:r w:rsidR="001E2695">
        <w:t>-</w:t>
      </w:r>
      <w:r>
        <w:t>developed rules (and, therefore, documents).</w:t>
      </w:r>
    </w:p>
    <w:p w14:paraId="0257E733" w14:textId="38F992C6" w:rsidR="009A0320" w:rsidRDefault="009A0320" w:rsidP="009A0320">
      <w:pPr>
        <w:spacing w:line="240" w:lineRule="auto"/>
        <w:rPr>
          <w:rFonts w:ascii="Times New Roman" w:hAnsi="Times New Roman" w:cs="Times New Roman"/>
          <w:color w:val="auto"/>
          <w:spacing w:val="0"/>
          <w:sz w:val="24"/>
          <w:lang w:val="en-US"/>
        </w:rPr>
      </w:pPr>
      <w:r>
        <w:t>There are no further agreements for this cost category according to HIT</w:t>
      </w:r>
      <w:r w:rsidR="00F65E61">
        <w:t>.</w:t>
      </w:r>
      <w:r>
        <w:rPr>
          <w:rFonts w:ascii="Times New Roman" w:hAnsi="Times New Roman" w:cs="Times New Roman"/>
          <w:color w:val="auto"/>
          <w:spacing w:val="0"/>
          <w:sz w:val="24"/>
          <w:lang w:val="en-US"/>
        </w:rPr>
        <w:t xml:space="preserve"> </w:t>
      </w:r>
    </w:p>
    <w:p w14:paraId="16741FAF" w14:textId="7FF031D8" w:rsidR="0019385F" w:rsidRDefault="0019385F" w:rsidP="009A0320">
      <w:pPr>
        <w:spacing w:line="240" w:lineRule="auto"/>
        <w:rPr>
          <w:rFonts w:ascii="Times New Roman" w:hAnsi="Times New Roman" w:cs="Times New Roman"/>
          <w:color w:val="auto"/>
          <w:spacing w:val="0"/>
          <w:sz w:val="24"/>
          <w:lang w:val="en-US"/>
        </w:rPr>
      </w:pPr>
    </w:p>
    <w:p w14:paraId="3CB5314B" w14:textId="77777777" w:rsidR="0019385F" w:rsidRDefault="0019385F" w:rsidP="009A0320">
      <w:pPr>
        <w:spacing w:line="240" w:lineRule="auto"/>
        <w:rPr>
          <w:rFonts w:ascii="Times New Roman" w:hAnsi="Times New Roman" w:cs="Times New Roman"/>
          <w:color w:val="auto"/>
          <w:spacing w:val="0"/>
          <w:sz w:val="24"/>
          <w:lang w:val="en-US"/>
        </w:rPr>
      </w:pPr>
    </w:p>
    <w:p w14:paraId="7A2ABE12" w14:textId="2AEFC2F6" w:rsidR="00C41195" w:rsidRDefault="00C41195" w:rsidP="00FB4D90">
      <w:pPr>
        <w:rPr>
          <w:rFonts w:ascii="Franklin Gothic Demi" w:hAnsi="Franklin Gothic Demi"/>
          <w:color w:val="007BA1" w:themeColor="accent2"/>
        </w:rPr>
      </w:pPr>
      <w:r>
        <w:rPr>
          <w:rFonts w:ascii="Franklin Gothic Demi" w:hAnsi="Franklin Gothic Demi"/>
          <w:color w:val="007BA1" w:themeColor="accent2"/>
        </w:rPr>
        <w:t>Other/</w:t>
      </w:r>
      <w:r w:rsidRPr="00767D54">
        <w:rPr>
          <w:rFonts w:ascii="Franklin Gothic Demi" w:hAnsi="Franklin Gothic Demi"/>
          <w:color w:val="007BA1" w:themeColor="accent2"/>
        </w:rPr>
        <w:t xml:space="preserve">Programme-specific </w:t>
      </w:r>
      <w:r>
        <w:rPr>
          <w:rFonts w:ascii="Franklin Gothic Demi" w:hAnsi="Franklin Gothic Demi"/>
          <w:color w:val="007BA1" w:themeColor="accent2"/>
        </w:rPr>
        <w:t>information</w:t>
      </w:r>
      <w:r w:rsidRPr="00767D54">
        <w:rPr>
          <w:rFonts w:ascii="Franklin Gothic Demi" w:hAnsi="Franklin Gothic Demi"/>
          <w:color w:val="007BA1" w:themeColor="accent2"/>
        </w:rPr>
        <w:t xml:space="preserve"> </w:t>
      </w:r>
    </w:p>
    <w:p w14:paraId="7BEF3C61" w14:textId="77777777" w:rsidR="007B0EE9" w:rsidRDefault="007B0EE9" w:rsidP="00FB4D90"/>
    <w:p w14:paraId="3A775A51" w14:textId="7DC5D198" w:rsidR="007B0EE9" w:rsidRDefault="007B0EE9" w:rsidP="009B613F">
      <w:pPr>
        <w:pStyle w:val="ListParagraph"/>
        <w:numPr>
          <w:ilvl w:val="0"/>
          <w:numId w:val="11"/>
        </w:numPr>
        <w:jc w:val="both"/>
      </w:pPr>
      <w:r>
        <w:t xml:space="preserve">The </w:t>
      </w:r>
      <w:r w:rsidR="009856B5">
        <w:t>m</w:t>
      </w:r>
      <w:r>
        <w:t xml:space="preserve">onitoring </w:t>
      </w:r>
      <w:r w:rsidR="009856B5">
        <w:t>c</w:t>
      </w:r>
      <w:r>
        <w:t xml:space="preserve">ommittee of the programme </w:t>
      </w:r>
      <w:r w:rsidR="00953330">
        <w:t xml:space="preserve">can </w:t>
      </w:r>
      <w:r>
        <w:t xml:space="preserve">establish that no in-kind contribution is eligible under this </w:t>
      </w:r>
      <w:r w:rsidR="000160D2">
        <w:t>cost category</w:t>
      </w:r>
      <w:r>
        <w:t>.</w:t>
      </w:r>
    </w:p>
    <w:p w14:paraId="0FD0A201" w14:textId="4E420BB5" w:rsidR="007B0EE9" w:rsidRDefault="007B0EE9" w:rsidP="009B613F">
      <w:pPr>
        <w:pStyle w:val="ListParagraph"/>
        <w:numPr>
          <w:ilvl w:val="0"/>
          <w:numId w:val="11"/>
        </w:numPr>
        <w:jc w:val="both"/>
      </w:pPr>
      <w:r>
        <w:t xml:space="preserve">Some programmes </w:t>
      </w:r>
      <w:r w:rsidR="00953330">
        <w:t xml:space="preserve">can </w:t>
      </w:r>
      <w:r>
        <w:t>allow for in-kind contribution in the form of large-scale depreciated assets with considerable residual value (e.g.</w:t>
      </w:r>
      <w:r w:rsidR="00B92632">
        <w:t>,</w:t>
      </w:r>
      <w:r>
        <w:t xml:space="preserve"> ships, trucks, etc.). The contribution must be necessary for the delivery of the project and its value should be established in accordance with the programme requirements (e.g.</w:t>
      </w:r>
      <w:r w:rsidR="00B92632">
        <w:t>,</w:t>
      </w:r>
      <w:r>
        <w:t xml:space="preserve"> based on an assessment/verification by an independent qualified expert or duly authorised official body).</w:t>
      </w:r>
    </w:p>
    <w:p w14:paraId="56C7EF60" w14:textId="57D6CB62" w:rsidR="001E4BD4" w:rsidRPr="007B0EE9" w:rsidRDefault="001E4BD4" w:rsidP="009B613F">
      <w:pPr>
        <w:pStyle w:val="ListParagraph"/>
        <w:numPr>
          <w:ilvl w:val="0"/>
          <w:numId w:val="11"/>
        </w:numPr>
        <w:jc w:val="both"/>
      </w:pPr>
      <w:r>
        <w:t>Under this cost category productive investments may be also co-financed. Productive</w:t>
      </w:r>
      <w:r w:rsidRPr="003B6227">
        <w:t xml:space="preserve"> investment is defined </w:t>
      </w:r>
      <w:r>
        <w:t xml:space="preserve">by some programmes </w:t>
      </w:r>
      <w:r w:rsidRPr="003B6227">
        <w:t xml:space="preserve">as an investment in the production of goods and services that </w:t>
      </w:r>
      <w:r>
        <w:t>contribute</w:t>
      </w:r>
      <w:r w:rsidRPr="003B6227">
        <w:t xml:space="preserve"> to </w:t>
      </w:r>
      <w:r>
        <w:t>added</w:t>
      </w:r>
      <w:r w:rsidR="001E2695">
        <w:t>-</w:t>
      </w:r>
      <w:r>
        <w:t>value</w:t>
      </w:r>
      <w:r w:rsidRPr="003B6227">
        <w:t xml:space="preserve">, sales or </w:t>
      </w:r>
      <w:r w:rsidRPr="00364C22">
        <w:t>employment</w:t>
      </w:r>
      <w:r w:rsidRPr="00CB0615">
        <w:t>.</w:t>
      </w:r>
      <w:r w:rsidRPr="003B6227">
        <w:t xml:space="preserve"> Such an investment can be both physical fixed assets and intangible assets.</w:t>
      </w:r>
    </w:p>
    <w:p w14:paraId="0B76540B" w14:textId="373D1999" w:rsidR="001A62D6" w:rsidRPr="009B613F" w:rsidRDefault="001A62D6" w:rsidP="008577A7"/>
    <w:sectPr w:rsidR="001A62D6" w:rsidRPr="009B613F" w:rsidSect="0034026F">
      <w:footerReference w:type="default" r:id="rId16"/>
      <w:headerReference w:type="first" r:id="rId17"/>
      <w:footerReference w:type="first" r:id="rId18"/>
      <w:pgSz w:w="11900" w:h="16840"/>
      <w:pgMar w:top="2835" w:right="1871" w:bottom="1985" w:left="1418" w:header="1077" w:footer="73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FA6919" w16cid:durableId="25AF5E57"/>
  <w16cid:commentId w16cid:paraId="2229326A" w16cid:durableId="25AF5112"/>
  <w16cid:commentId w16cid:paraId="55A359FD" w16cid:durableId="25AF5113"/>
  <w16cid:commentId w16cid:paraId="0049125A" w16cid:durableId="25AF5F18"/>
  <w16cid:commentId w16cid:paraId="0A6D4B01" w16cid:durableId="25AF5F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F22A1" w14:textId="77777777" w:rsidR="00F81871" w:rsidRDefault="00F81871" w:rsidP="00474F51">
      <w:r>
        <w:separator/>
      </w:r>
    </w:p>
  </w:endnote>
  <w:endnote w:type="continuationSeparator" w:id="0">
    <w:p w14:paraId="2C538481" w14:textId="77777777" w:rsidR="00F81871" w:rsidRDefault="00F81871" w:rsidP="00474F51">
      <w:r>
        <w:continuationSeparator/>
      </w:r>
    </w:p>
  </w:endnote>
  <w:endnote w:type="continuationNotice" w:id="1">
    <w:p w14:paraId="2A019B1F" w14:textId="77777777" w:rsidR="00F81871" w:rsidRDefault="00F8187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GSoeiKakugothicUB">
    <w:charset w:val="80"/>
    <w:family w:val="modern"/>
    <w:pitch w:val="fixed"/>
    <w:sig w:usb0="E00002FF" w:usb1="2AC7EDFE" w:usb2="00000012" w:usb3="00000000" w:csb0="00020001" w:csb1="00000000"/>
  </w:font>
  <w:font w:name="EUAlbertina">
    <w:altName w:val="Calibri"/>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469"/>
    </w:tblGrid>
    <w:tr w:rsidR="00497071" w14:paraId="2214D2F6" w14:textId="77777777" w:rsidTr="000A6C31">
      <w:trPr>
        <w:trHeight w:val="420"/>
      </w:trPr>
      <w:tc>
        <w:tcPr>
          <w:tcW w:w="9514" w:type="dxa"/>
          <w:vAlign w:val="bottom"/>
        </w:tcPr>
        <w:p w14:paraId="62D1B4E0" w14:textId="18437659" w:rsidR="00497071" w:rsidRDefault="00497071" w:rsidP="00497071">
          <w:pPr>
            <w:pStyle w:val="Footer"/>
          </w:pPr>
          <w:r>
            <w:fldChar w:fldCharType="begin"/>
          </w:r>
          <w:r>
            <w:instrText xml:space="preserve"> PAGE  \* MERGEFORMAT </w:instrText>
          </w:r>
          <w:r>
            <w:fldChar w:fldCharType="separate"/>
          </w:r>
          <w:r w:rsidR="00FE433D">
            <w:rPr>
              <w:noProof/>
            </w:rPr>
            <w:t>2</w:t>
          </w:r>
          <w:r>
            <w:fldChar w:fldCharType="end"/>
          </w:r>
          <w:r>
            <w:t xml:space="preserve"> / </w:t>
          </w:r>
          <w:r w:rsidR="007B0EE9">
            <w:rPr>
              <w:noProof/>
            </w:rPr>
            <w:fldChar w:fldCharType="begin"/>
          </w:r>
          <w:r w:rsidR="007B0EE9">
            <w:rPr>
              <w:noProof/>
            </w:rPr>
            <w:instrText xml:space="preserve"> NUMPAGES  \* MERGEFORMAT </w:instrText>
          </w:r>
          <w:r w:rsidR="007B0EE9">
            <w:rPr>
              <w:noProof/>
            </w:rPr>
            <w:fldChar w:fldCharType="separate"/>
          </w:r>
          <w:r w:rsidR="00FE433D">
            <w:rPr>
              <w:noProof/>
            </w:rPr>
            <w:t>7</w:t>
          </w:r>
          <w:r w:rsidR="007B0EE9">
            <w:rPr>
              <w:noProof/>
            </w:rPr>
            <w:fldChar w:fldCharType="end"/>
          </w:r>
        </w:p>
      </w:tc>
    </w:tr>
  </w:tbl>
  <w:p w14:paraId="13EDFC30" w14:textId="77777777" w:rsidR="00AD479F" w:rsidRDefault="00AD479F" w:rsidP="0049707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7403F" w14:textId="77777777" w:rsidR="00313D79" w:rsidRDefault="003A3232" w:rsidP="00BB6130">
    <w:pPr>
      <w:pStyle w:val="Footer"/>
    </w:pPr>
    <w:r>
      <w:rPr>
        <w:noProof/>
        <w:lang w:val="en-US"/>
      </w:rPr>
      <w:drawing>
        <wp:anchor distT="0" distB="0" distL="114300" distR="114300" simplePos="0" relativeHeight="251658241" behindDoc="0" locked="0" layoutInCell="1" allowOverlap="1" wp14:anchorId="7619B37B" wp14:editId="53076D91">
          <wp:simplePos x="0" y="0"/>
          <wp:positionH relativeFrom="margin">
            <wp:posOffset>4032250</wp:posOffset>
          </wp:positionH>
          <wp:positionV relativeFrom="bottomMargin">
            <wp:posOffset>107950</wp:posOffset>
          </wp:positionV>
          <wp:extent cx="1965600" cy="489600"/>
          <wp:effectExtent l="0" t="0" r="0" b="0"/>
          <wp:wrapTopAndBottom/>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ridge + ERDF Sentence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957AA" w14:textId="77777777" w:rsidR="00F81871" w:rsidRDefault="00F81871" w:rsidP="00474F51">
      <w:r>
        <w:separator/>
      </w:r>
    </w:p>
  </w:footnote>
  <w:footnote w:type="continuationSeparator" w:id="0">
    <w:p w14:paraId="10695995" w14:textId="77777777" w:rsidR="00F81871" w:rsidRDefault="00F81871" w:rsidP="00474F51">
      <w:r>
        <w:continuationSeparator/>
      </w:r>
    </w:p>
  </w:footnote>
  <w:footnote w:type="continuationNotice" w:id="1">
    <w:p w14:paraId="3A5377FB" w14:textId="77777777" w:rsidR="00F81871" w:rsidRDefault="00F81871">
      <w:pPr>
        <w:spacing w:line="240" w:lineRule="auto"/>
      </w:pPr>
    </w:p>
  </w:footnote>
  <w:footnote w:id="2">
    <w:p w14:paraId="5F03457E" w14:textId="1465E7BE" w:rsidR="00330C09" w:rsidRDefault="005E4945" w:rsidP="001E4BD4">
      <w:pPr>
        <w:pStyle w:val="FootnoteText"/>
      </w:pPr>
      <w:r>
        <w:rPr>
          <w:rStyle w:val="FootnoteReference"/>
        </w:rPr>
        <w:footnoteRef/>
      </w:r>
      <w:r>
        <w:t xml:space="preserve"> </w:t>
      </w:r>
      <w:r w:rsidRPr="00547207">
        <w:t>Guidance provided in this fact sheet takes account of provisions of the regulatory framework 20</w:t>
      </w:r>
      <w:r>
        <w:t>21</w:t>
      </w:r>
      <w:r w:rsidRPr="00547207">
        <w:t>-202</w:t>
      </w:r>
      <w:r>
        <w:t>7</w:t>
      </w:r>
      <w:r w:rsidRPr="00547207">
        <w:t xml:space="preserve"> (in particular</w:t>
      </w:r>
      <w:r>
        <w:t>,</w:t>
      </w:r>
      <w:r w:rsidRPr="00547207">
        <w:t xml:space="preserve"> rules on eligibility of expenditure for cooperation programmes set up in the </w:t>
      </w:r>
      <w:r>
        <w:t>Interreg</w:t>
      </w:r>
      <w:r w:rsidRPr="00547207">
        <w:t xml:space="preserve"> Regulation </w:t>
      </w:r>
      <w:r>
        <w:t>2021/1059</w:t>
      </w:r>
      <w:r w:rsidR="00C32E0F">
        <w:t xml:space="preserve"> and </w:t>
      </w:r>
      <w:r w:rsidR="00DA6282">
        <w:t>Common Provision Regulation (</w:t>
      </w:r>
      <w:r w:rsidR="00C32E0F">
        <w:t>CPR</w:t>
      </w:r>
      <w:r w:rsidR="00DA6282">
        <w:t>)</w:t>
      </w:r>
      <w:r w:rsidR="00C32E0F">
        <w:t xml:space="preserve"> 2021/1060</w:t>
      </w:r>
      <w:r>
        <w:t>)</w:t>
      </w:r>
      <w:r w:rsidRPr="00547207">
        <w:t xml:space="preserve"> and practices in </w:t>
      </w:r>
      <w:r>
        <w:t>use by Interreg programmes in</w:t>
      </w:r>
      <w:r w:rsidR="00C32E0F">
        <w:t xml:space="preserve"> the</w:t>
      </w:r>
      <w:r>
        <w:t xml:space="preserve"> 2014-2020</w:t>
      </w:r>
      <w:r w:rsidR="00C32E0F">
        <w:t xml:space="preserve"> period</w:t>
      </w:r>
      <w:r w:rsidRPr="00547207">
        <w:t>. The fact sheet is by no means a legally</w:t>
      </w:r>
      <w:r w:rsidR="00E80F2A">
        <w:t>-</w:t>
      </w:r>
      <w:r w:rsidRPr="00547207">
        <w:t>binding document.</w:t>
      </w:r>
    </w:p>
  </w:footnote>
  <w:footnote w:id="3">
    <w:p w14:paraId="1B8DC93E" w14:textId="4650B679" w:rsidR="00330C09" w:rsidRDefault="00330C09" w:rsidP="001E4BD4">
      <w:pPr>
        <w:pStyle w:val="FootnoteText"/>
      </w:pPr>
      <w:r>
        <w:rPr>
          <w:rStyle w:val="FootnoteReference"/>
        </w:rPr>
        <w:footnoteRef/>
      </w:r>
      <w:r>
        <w:t xml:space="preserve"> </w:t>
      </w:r>
      <w:r w:rsidRPr="00330C09">
        <w:t>Compared to</w:t>
      </w:r>
      <w:r w:rsidR="00B93E18">
        <w:t xml:space="preserve"> the</w:t>
      </w:r>
      <w:r w:rsidRPr="00330C09">
        <w:t xml:space="preserve"> equipment that supports delivery of project activities, fixed investments in equipment and investments in infrastructure refer to outputs of the project, which remain in use by the partners and/or target groups after completion of the project.</w:t>
      </w:r>
    </w:p>
  </w:footnote>
  <w:footnote w:id="4">
    <w:p w14:paraId="74E2A677" w14:textId="669CD47E" w:rsidR="00921227" w:rsidRPr="00921227" w:rsidRDefault="00921227" w:rsidP="00F65E61">
      <w:pPr>
        <w:pStyle w:val="FootnoteText"/>
      </w:pPr>
      <w:r>
        <w:rPr>
          <w:rStyle w:val="FootnoteReference"/>
        </w:rPr>
        <w:footnoteRef/>
      </w:r>
      <w:r>
        <w:t xml:space="preserve"> Currently available for</w:t>
      </w:r>
      <w:r w:rsidR="00581656">
        <w:t xml:space="preserve"> the</w:t>
      </w:r>
      <w:r>
        <w:t xml:space="preserve"> 2014-2020 period, to be updated in 2022</w:t>
      </w:r>
      <w:r w:rsidR="00581656">
        <w:t>.</w:t>
      </w:r>
    </w:p>
  </w:footnote>
  <w:footnote w:id="5">
    <w:p w14:paraId="31D2996A" w14:textId="77777777" w:rsidR="00960AD3" w:rsidRDefault="00960AD3" w:rsidP="00F65E61">
      <w:pPr>
        <w:pStyle w:val="FootnoteText"/>
        <w:rPr>
          <w:lang w:val="en-US"/>
        </w:rPr>
      </w:pPr>
      <w:r>
        <w:rPr>
          <w:rStyle w:val="FootnoteReference"/>
        </w:rPr>
        <w:footnoteRef/>
      </w:r>
      <w:r>
        <w:t xml:space="preserve"> For more information on the public procurement procedures, check </w:t>
      </w:r>
      <w:hyperlink r:id="rId1" w:anchor="2669-publication-roadmap-public-procurement" w:history="1">
        <w:r>
          <w:rPr>
            <w:rStyle w:val="Hyperlink"/>
          </w:rPr>
          <w:t>Roadmap</w:t>
        </w:r>
        <w:r>
          <w:rPr>
            <w:rStyle w:val="Hyperlink"/>
            <w:lang w:val="en-US"/>
          </w:rPr>
          <w:t xml:space="preserve"> for public procurement</w:t>
        </w:r>
      </w:hyperlink>
      <w:r>
        <w:rPr>
          <w:lang w:val="en-US"/>
        </w:rPr>
        <w:t>, August 2019.</w:t>
      </w:r>
    </w:p>
  </w:footnote>
  <w:footnote w:id="6">
    <w:p w14:paraId="77544C06" w14:textId="77777777" w:rsidR="00960AD3" w:rsidRDefault="00960AD3" w:rsidP="001E4BD4">
      <w:pPr>
        <w:pStyle w:val="FootnoteText"/>
      </w:pPr>
      <w:r>
        <w:rPr>
          <w:rStyle w:val="FootnoteReference"/>
        </w:rPr>
        <w:footnoteRef/>
      </w:r>
      <w:r>
        <w:t xml:space="preserve"> EU procurement and concession rules were introduced on 18 April 2016: </w:t>
      </w:r>
      <w:hyperlink r:id="rId2" w:history="1">
        <w:r>
          <w:rPr>
            <w:rStyle w:val="Hyperlink"/>
          </w:rPr>
          <w:t>https://ec.europa.eu/growth/single-market/public-procurement/rules-implementation/</w:t>
        </w:r>
      </w:hyperlink>
    </w:p>
    <w:p w14:paraId="77F57E2F" w14:textId="77777777" w:rsidR="00960AD3" w:rsidRDefault="00960AD3" w:rsidP="001E4BD4">
      <w:pPr>
        <w:pStyle w:val="FootnoteText"/>
      </w:pPr>
    </w:p>
  </w:footnote>
  <w:footnote w:id="7">
    <w:p w14:paraId="218F87A1" w14:textId="77777777" w:rsidR="00301C55" w:rsidRPr="00F93F79" w:rsidRDefault="00301C55" w:rsidP="00F65E61">
      <w:pPr>
        <w:pStyle w:val="FootnoteText"/>
        <w:rPr>
          <w:lang w:val="en-US"/>
        </w:rPr>
      </w:pPr>
      <w:r>
        <w:rPr>
          <w:rStyle w:val="FootnoteReference"/>
        </w:rPr>
        <w:footnoteRef/>
      </w:r>
      <w:r>
        <w:t xml:space="preserve"> </w:t>
      </w:r>
      <w:r w:rsidRPr="00F93F79">
        <w:rPr>
          <w:lang w:val="en-US"/>
        </w:rPr>
        <w:t>Article 36 Interreg Regulation</w:t>
      </w:r>
      <w:r>
        <w:rPr>
          <w:lang w:val="en-US"/>
        </w:rPr>
        <w:t>.</w:t>
      </w:r>
    </w:p>
  </w:footnote>
  <w:footnote w:id="8">
    <w:p w14:paraId="4661FE52" w14:textId="77777777" w:rsidR="007A397A" w:rsidRPr="002B53C8" w:rsidRDefault="007A397A" w:rsidP="00F65E61">
      <w:pPr>
        <w:pStyle w:val="FootnoteText"/>
      </w:pPr>
      <w:r>
        <w:rPr>
          <w:rStyle w:val="FootnoteReference"/>
        </w:rPr>
        <w:footnoteRef/>
      </w:r>
      <w:r>
        <w:t xml:space="preserve"> </w:t>
      </w:r>
      <w:r w:rsidRPr="002B53C8">
        <w:t>An associated project partner is a project partner participating in the project without financially contributing to it.</w:t>
      </w:r>
    </w:p>
  </w:footnote>
  <w:footnote w:id="9">
    <w:p w14:paraId="1FB5AF2A" w14:textId="77777777" w:rsidR="00A20E69" w:rsidRPr="00456276" w:rsidRDefault="00A20E69" w:rsidP="00F65E61">
      <w:pPr>
        <w:pStyle w:val="FootnoteText"/>
      </w:pPr>
      <w:r>
        <w:rPr>
          <w:rStyle w:val="FootnoteReference"/>
        </w:rPr>
        <w:footnoteRef/>
      </w:r>
      <w:r>
        <w:t xml:space="preserve"> Transnational Network (TN) of ERDF/CF SCO practitioners Library - publication </w:t>
      </w:r>
      <w:hyperlink r:id="rId3" w:anchor="1" w:history="1">
        <w:r w:rsidRPr="00456276">
          <w:rPr>
            <w:rStyle w:val="Hyperlink"/>
          </w:rPr>
          <w:t>ERDF &amp; CF  maps SCO practices</w:t>
        </w:r>
      </w:hyperlink>
      <w:r>
        <w:t xml:space="preserve"> </w:t>
      </w:r>
    </w:p>
  </w:footnote>
  <w:footnote w:id="10">
    <w:p w14:paraId="11D3C987" w14:textId="5AA82669" w:rsidR="001C7A96" w:rsidRPr="00456276" w:rsidRDefault="001C7A96" w:rsidP="00F65E61">
      <w:pPr>
        <w:pStyle w:val="FootnoteText"/>
      </w:pPr>
      <w:r>
        <w:rPr>
          <w:rStyle w:val="FootnoteReference"/>
        </w:rPr>
        <w:footnoteRef/>
      </w:r>
      <w:r>
        <w:t xml:space="preserve"> </w:t>
      </w:r>
      <w:r w:rsidR="0019385F">
        <w:t>Ibid.</w:t>
      </w:r>
    </w:p>
  </w:footnote>
  <w:footnote w:id="11">
    <w:p w14:paraId="0E9E93B7" w14:textId="531B25DE" w:rsidR="00F65E61" w:rsidRPr="001E4BD4" w:rsidRDefault="00F65E61" w:rsidP="00F65E61">
      <w:pPr>
        <w:pStyle w:val="FootnoteText"/>
        <w:rPr>
          <w:lang w:val="en-US"/>
        </w:rPr>
      </w:pPr>
      <w:r>
        <w:rPr>
          <w:rStyle w:val="FootnoteReference"/>
        </w:rPr>
        <w:footnoteRef/>
      </w:r>
      <w:r>
        <w:t xml:space="preserve"> HIT – Harmonised Implementation Tools.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4E9D0" w14:textId="77777777" w:rsidR="00313D79" w:rsidRDefault="003A3232">
    <w:pPr>
      <w:pStyle w:val="Header"/>
    </w:pPr>
    <w:r>
      <w:rPr>
        <w:noProof/>
        <w:lang w:val="en-US"/>
      </w:rPr>
      <w:drawing>
        <wp:anchor distT="0" distB="0" distL="114300" distR="114300" simplePos="0" relativeHeight="251658240" behindDoc="0" locked="0" layoutInCell="1" allowOverlap="1" wp14:anchorId="613B600E" wp14:editId="3DE0DA0B">
          <wp:simplePos x="0" y="0"/>
          <wp:positionH relativeFrom="margin">
            <wp:posOffset>4036060</wp:posOffset>
          </wp:positionH>
          <wp:positionV relativeFrom="topMargin">
            <wp:posOffset>615950</wp:posOffset>
          </wp:positionV>
          <wp:extent cx="1965600" cy="313200"/>
          <wp:effectExtent l="0" t="0" r="0" b="0"/>
          <wp:wrapTopAndBottom/>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ACT_EN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313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01E2"/>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0933E06"/>
    <w:multiLevelType w:val="hybridMultilevel"/>
    <w:tmpl w:val="3F947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8029E"/>
    <w:multiLevelType w:val="hybridMultilevel"/>
    <w:tmpl w:val="437A0F22"/>
    <w:lvl w:ilvl="0" w:tplc="040B0001">
      <w:start w:val="1"/>
      <w:numFmt w:val="bullet"/>
      <w:lvlText w:val=""/>
      <w:lvlJc w:val="left"/>
      <w:pPr>
        <w:ind w:left="1065" w:hanging="705"/>
      </w:pPr>
      <w:rPr>
        <w:rFonts w:ascii="Symbol" w:hAnsi="Symbol"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075F6C4B"/>
    <w:multiLevelType w:val="hybridMultilevel"/>
    <w:tmpl w:val="86C6E9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CB236AD"/>
    <w:multiLevelType w:val="hybridMultilevel"/>
    <w:tmpl w:val="90B4AC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0912BF6"/>
    <w:multiLevelType w:val="hybridMultilevel"/>
    <w:tmpl w:val="AB2EA010"/>
    <w:lvl w:ilvl="0" w:tplc="DB8037BC">
      <w:start w:val="1"/>
      <w:numFmt w:val="decimal"/>
      <w:lvlText w:val="%1."/>
      <w:lvlJc w:val="left"/>
      <w:pPr>
        <w:ind w:left="1065" w:hanging="705"/>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14DD0CEF"/>
    <w:multiLevelType w:val="hybridMultilevel"/>
    <w:tmpl w:val="14BCF71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1DC703C8"/>
    <w:multiLevelType w:val="hybridMultilevel"/>
    <w:tmpl w:val="820A3778"/>
    <w:lvl w:ilvl="0" w:tplc="DB8037BC">
      <w:start w:val="1"/>
      <w:numFmt w:val="decimal"/>
      <w:lvlText w:val="%1."/>
      <w:lvlJc w:val="left"/>
      <w:pPr>
        <w:ind w:left="1065" w:hanging="705"/>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15:restartNumberingAfterBreak="0">
    <w:nsid w:val="1E863D30"/>
    <w:multiLevelType w:val="hybridMultilevel"/>
    <w:tmpl w:val="42BEF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EAC5C65"/>
    <w:multiLevelType w:val="hybridMultilevel"/>
    <w:tmpl w:val="CB1EF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8F70BB"/>
    <w:multiLevelType w:val="multilevel"/>
    <w:tmpl w:val="E5DA6DD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81C06E4"/>
    <w:multiLevelType w:val="hybridMultilevel"/>
    <w:tmpl w:val="D8A60954"/>
    <w:lvl w:ilvl="0" w:tplc="651E923E">
      <w:numFmt w:val="bullet"/>
      <w:lvlText w:val="-"/>
      <w:lvlJc w:val="left"/>
      <w:pPr>
        <w:ind w:left="720" w:hanging="360"/>
      </w:pPr>
      <w:rPr>
        <w:rFonts w:ascii="Franklin Gothic Demi" w:eastAsiaTheme="minorHAnsi" w:hAnsi="Franklin Gothic Dem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582602"/>
    <w:multiLevelType w:val="hybridMultilevel"/>
    <w:tmpl w:val="8AFEB2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0AD0A67"/>
    <w:multiLevelType w:val="hybridMultilevel"/>
    <w:tmpl w:val="71D6BAF6"/>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521E7D"/>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3D114F9"/>
    <w:multiLevelType w:val="hybridMultilevel"/>
    <w:tmpl w:val="168A1216"/>
    <w:lvl w:ilvl="0" w:tplc="38102D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6A6982"/>
    <w:multiLevelType w:val="hybridMultilevel"/>
    <w:tmpl w:val="E5DA6DD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F6066A8"/>
    <w:multiLevelType w:val="hybridMultilevel"/>
    <w:tmpl w:val="FE36ED32"/>
    <w:lvl w:ilvl="0" w:tplc="040B0001">
      <w:start w:val="1"/>
      <w:numFmt w:val="bullet"/>
      <w:lvlText w:val=""/>
      <w:lvlJc w:val="left"/>
      <w:pPr>
        <w:ind w:left="1065" w:hanging="705"/>
      </w:pPr>
      <w:rPr>
        <w:rFonts w:ascii="Symbol" w:hAnsi="Symbol"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605453A5"/>
    <w:multiLevelType w:val="hybridMultilevel"/>
    <w:tmpl w:val="4822A6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61124A6E"/>
    <w:multiLevelType w:val="hybridMultilevel"/>
    <w:tmpl w:val="7CEA8652"/>
    <w:lvl w:ilvl="0" w:tplc="040B000F">
      <w:start w:val="1"/>
      <w:numFmt w:val="decimal"/>
      <w:lvlText w:val="%1."/>
      <w:lvlJc w:val="left"/>
      <w:pPr>
        <w:ind w:left="720" w:hanging="360"/>
      </w:pPr>
      <w:rPr>
        <w:rFonts w:cs="Times New Roman" w:hint="default"/>
      </w:rPr>
    </w:lvl>
    <w:lvl w:ilvl="1" w:tplc="040B0019" w:tentative="1">
      <w:start w:val="1"/>
      <w:numFmt w:val="lowerLetter"/>
      <w:lvlText w:val="%2."/>
      <w:lvlJc w:val="left"/>
      <w:pPr>
        <w:ind w:left="1440" w:hanging="360"/>
      </w:pPr>
      <w:rPr>
        <w:rFonts w:cs="Times New Roman"/>
      </w:rPr>
    </w:lvl>
    <w:lvl w:ilvl="2" w:tplc="040B001B" w:tentative="1">
      <w:start w:val="1"/>
      <w:numFmt w:val="lowerRoman"/>
      <w:lvlText w:val="%3."/>
      <w:lvlJc w:val="right"/>
      <w:pPr>
        <w:ind w:left="2160" w:hanging="180"/>
      </w:pPr>
      <w:rPr>
        <w:rFonts w:cs="Times New Roman"/>
      </w:rPr>
    </w:lvl>
    <w:lvl w:ilvl="3" w:tplc="040B000F" w:tentative="1">
      <w:start w:val="1"/>
      <w:numFmt w:val="decimal"/>
      <w:lvlText w:val="%4."/>
      <w:lvlJc w:val="left"/>
      <w:pPr>
        <w:ind w:left="2880" w:hanging="360"/>
      </w:pPr>
      <w:rPr>
        <w:rFonts w:cs="Times New Roman"/>
      </w:rPr>
    </w:lvl>
    <w:lvl w:ilvl="4" w:tplc="040B0019" w:tentative="1">
      <w:start w:val="1"/>
      <w:numFmt w:val="lowerLetter"/>
      <w:lvlText w:val="%5."/>
      <w:lvlJc w:val="left"/>
      <w:pPr>
        <w:ind w:left="3600" w:hanging="360"/>
      </w:pPr>
      <w:rPr>
        <w:rFonts w:cs="Times New Roman"/>
      </w:rPr>
    </w:lvl>
    <w:lvl w:ilvl="5" w:tplc="040B001B" w:tentative="1">
      <w:start w:val="1"/>
      <w:numFmt w:val="lowerRoman"/>
      <w:lvlText w:val="%6."/>
      <w:lvlJc w:val="right"/>
      <w:pPr>
        <w:ind w:left="4320" w:hanging="180"/>
      </w:pPr>
      <w:rPr>
        <w:rFonts w:cs="Times New Roman"/>
      </w:rPr>
    </w:lvl>
    <w:lvl w:ilvl="6" w:tplc="040B000F" w:tentative="1">
      <w:start w:val="1"/>
      <w:numFmt w:val="decimal"/>
      <w:lvlText w:val="%7."/>
      <w:lvlJc w:val="left"/>
      <w:pPr>
        <w:ind w:left="5040" w:hanging="360"/>
      </w:pPr>
      <w:rPr>
        <w:rFonts w:cs="Times New Roman"/>
      </w:rPr>
    </w:lvl>
    <w:lvl w:ilvl="7" w:tplc="040B0019" w:tentative="1">
      <w:start w:val="1"/>
      <w:numFmt w:val="lowerLetter"/>
      <w:lvlText w:val="%8."/>
      <w:lvlJc w:val="left"/>
      <w:pPr>
        <w:ind w:left="5760" w:hanging="360"/>
      </w:pPr>
      <w:rPr>
        <w:rFonts w:cs="Times New Roman"/>
      </w:rPr>
    </w:lvl>
    <w:lvl w:ilvl="8" w:tplc="040B001B" w:tentative="1">
      <w:start w:val="1"/>
      <w:numFmt w:val="lowerRoman"/>
      <w:lvlText w:val="%9."/>
      <w:lvlJc w:val="right"/>
      <w:pPr>
        <w:ind w:left="6480" w:hanging="180"/>
      </w:pPr>
      <w:rPr>
        <w:rFonts w:cs="Times New Roman"/>
      </w:rPr>
    </w:lvl>
  </w:abstractNum>
  <w:abstractNum w:abstractNumId="20" w15:restartNumberingAfterBreak="0">
    <w:nsid w:val="67EB7B19"/>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4C02976"/>
    <w:multiLevelType w:val="hybridMultilevel"/>
    <w:tmpl w:val="01E60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AF0037"/>
    <w:multiLevelType w:val="hybridMultilevel"/>
    <w:tmpl w:val="DF2AE92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3" w15:restartNumberingAfterBreak="0">
    <w:nsid w:val="7B164010"/>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4"/>
  </w:num>
  <w:num w:numId="3">
    <w:abstractNumId w:val="20"/>
  </w:num>
  <w:num w:numId="4">
    <w:abstractNumId w:val="16"/>
  </w:num>
  <w:num w:numId="5">
    <w:abstractNumId w:val="23"/>
  </w:num>
  <w:num w:numId="6">
    <w:abstractNumId w:val="10"/>
  </w:num>
  <w:num w:numId="7">
    <w:abstractNumId w:val="8"/>
  </w:num>
  <w:num w:numId="8">
    <w:abstractNumId w:val="22"/>
  </w:num>
  <w:num w:numId="9">
    <w:abstractNumId w:val="5"/>
  </w:num>
  <w:num w:numId="10">
    <w:abstractNumId w:val="7"/>
  </w:num>
  <w:num w:numId="11">
    <w:abstractNumId w:val="18"/>
  </w:num>
  <w:num w:numId="12">
    <w:abstractNumId w:val="2"/>
  </w:num>
  <w:num w:numId="13">
    <w:abstractNumId w:val="3"/>
  </w:num>
  <w:num w:numId="14">
    <w:abstractNumId w:val="17"/>
  </w:num>
  <w:num w:numId="15">
    <w:abstractNumId w:val="6"/>
  </w:num>
  <w:num w:numId="16">
    <w:abstractNumId w:val="12"/>
  </w:num>
  <w:num w:numId="17">
    <w:abstractNumId w:val="19"/>
  </w:num>
  <w:num w:numId="18">
    <w:abstractNumId w:val="4"/>
  </w:num>
  <w:num w:numId="19">
    <w:abstractNumId w:val="13"/>
  </w:num>
  <w:num w:numId="20">
    <w:abstractNumId w:val="15"/>
  </w:num>
  <w:num w:numId="21">
    <w:abstractNumId w:val="11"/>
  </w:num>
  <w:num w:numId="22">
    <w:abstractNumId w:val="9"/>
  </w:num>
  <w:num w:numId="23">
    <w:abstractNumId w:val="1"/>
  </w:num>
  <w:num w:numId="24">
    <w:abstractNumId w:val="21"/>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8"/>
  <w:hyphenationZone w:val="425"/>
  <w:drawingGridHorizontalSpacing w:val="107"/>
  <w:displayHorizontalDrawingGridEvery w:val="2"/>
  <w:displayVerticalDrawingGridEvery w:val="2"/>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B1E"/>
    <w:rsid w:val="00000788"/>
    <w:rsid w:val="00005DC6"/>
    <w:rsid w:val="000153AF"/>
    <w:rsid w:val="000160D2"/>
    <w:rsid w:val="000161F9"/>
    <w:rsid w:val="0004596A"/>
    <w:rsid w:val="000531D4"/>
    <w:rsid w:val="00053929"/>
    <w:rsid w:val="00060F7B"/>
    <w:rsid w:val="000623CC"/>
    <w:rsid w:val="00091AD9"/>
    <w:rsid w:val="00094F47"/>
    <w:rsid w:val="00097195"/>
    <w:rsid w:val="000A6C31"/>
    <w:rsid w:val="000B24B2"/>
    <w:rsid w:val="000B6A8F"/>
    <w:rsid w:val="000B7804"/>
    <w:rsid w:val="000C68B0"/>
    <w:rsid w:val="000D0911"/>
    <w:rsid w:val="000D23A8"/>
    <w:rsid w:val="000D39E6"/>
    <w:rsid w:val="000F3B9D"/>
    <w:rsid w:val="00106298"/>
    <w:rsid w:val="00107D0C"/>
    <w:rsid w:val="0012071B"/>
    <w:rsid w:val="00130A80"/>
    <w:rsid w:val="001346A4"/>
    <w:rsid w:val="00142BDA"/>
    <w:rsid w:val="0019385F"/>
    <w:rsid w:val="001A5B1E"/>
    <w:rsid w:val="001A62D6"/>
    <w:rsid w:val="001C3EE0"/>
    <w:rsid w:val="001C7A96"/>
    <w:rsid w:val="001E09A8"/>
    <w:rsid w:val="001E2695"/>
    <w:rsid w:val="001E4BD4"/>
    <w:rsid w:val="001E5CAE"/>
    <w:rsid w:val="001F18D6"/>
    <w:rsid w:val="00202CBF"/>
    <w:rsid w:val="002059C7"/>
    <w:rsid w:val="0021443B"/>
    <w:rsid w:val="002332A8"/>
    <w:rsid w:val="0023501B"/>
    <w:rsid w:val="0024722F"/>
    <w:rsid w:val="00251921"/>
    <w:rsid w:val="00262FB2"/>
    <w:rsid w:val="00276AAF"/>
    <w:rsid w:val="002811B0"/>
    <w:rsid w:val="00286626"/>
    <w:rsid w:val="002921EE"/>
    <w:rsid w:val="00296D78"/>
    <w:rsid w:val="00297A93"/>
    <w:rsid w:val="002A5809"/>
    <w:rsid w:val="002B7A9F"/>
    <w:rsid w:val="002C35A1"/>
    <w:rsid w:val="002D0495"/>
    <w:rsid w:val="002D0D4B"/>
    <w:rsid w:val="002D1FDB"/>
    <w:rsid w:val="002E068C"/>
    <w:rsid w:val="002F7447"/>
    <w:rsid w:val="00301C55"/>
    <w:rsid w:val="00303FF2"/>
    <w:rsid w:val="00313D79"/>
    <w:rsid w:val="00323528"/>
    <w:rsid w:val="003261F4"/>
    <w:rsid w:val="00330C09"/>
    <w:rsid w:val="00332F43"/>
    <w:rsid w:val="0034026F"/>
    <w:rsid w:val="00346461"/>
    <w:rsid w:val="00350360"/>
    <w:rsid w:val="003525CD"/>
    <w:rsid w:val="00355CCA"/>
    <w:rsid w:val="00375A17"/>
    <w:rsid w:val="00384703"/>
    <w:rsid w:val="00392A99"/>
    <w:rsid w:val="00393EBF"/>
    <w:rsid w:val="003A05DF"/>
    <w:rsid w:val="003A2371"/>
    <w:rsid w:val="003A3232"/>
    <w:rsid w:val="003A365D"/>
    <w:rsid w:val="003C55D6"/>
    <w:rsid w:val="003C7D8E"/>
    <w:rsid w:val="003D0284"/>
    <w:rsid w:val="003D3255"/>
    <w:rsid w:val="003E4288"/>
    <w:rsid w:val="0040014C"/>
    <w:rsid w:val="00403BB4"/>
    <w:rsid w:val="0040406D"/>
    <w:rsid w:val="00411B10"/>
    <w:rsid w:val="00417832"/>
    <w:rsid w:val="00450CF3"/>
    <w:rsid w:val="00451C86"/>
    <w:rsid w:val="00455D80"/>
    <w:rsid w:val="00470793"/>
    <w:rsid w:val="00474F51"/>
    <w:rsid w:val="00496B70"/>
    <w:rsid w:val="00497071"/>
    <w:rsid w:val="004A36CE"/>
    <w:rsid w:val="004A38A6"/>
    <w:rsid w:val="004A4F81"/>
    <w:rsid w:val="004A7F11"/>
    <w:rsid w:val="004C6AFC"/>
    <w:rsid w:val="004D1B2A"/>
    <w:rsid w:val="004E69E2"/>
    <w:rsid w:val="00502F62"/>
    <w:rsid w:val="00504949"/>
    <w:rsid w:val="00506CD7"/>
    <w:rsid w:val="00517139"/>
    <w:rsid w:val="00525825"/>
    <w:rsid w:val="00541721"/>
    <w:rsid w:val="005538A8"/>
    <w:rsid w:val="00571253"/>
    <w:rsid w:val="00581656"/>
    <w:rsid w:val="00581BAC"/>
    <w:rsid w:val="005A4A3C"/>
    <w:rsid w:val="005B2760"/>
    <w:rsid w:val="005E4945"/>
    <w:rsid w:val="005E7CF7"/>
    <w:rsid w:val="00600826"/>
    <w:rsid w:val="00604CBF"/>
    <w:rsid w:val="00617B67"/>
    <w:rsid w:val="00621DB1"/>
    <w:rsid w:val="00630636"/>
    <w:rsid w:val="00635B90"/>
    <w:rsid w:val="00636F6A"/>
    <w:rsid w:val="00640BD0"/>
    <w:rsid w:val="00641BFE"/>
    <w:rsid w:val="00673407"/>
    <w:rsid w:val="00681BB2"/>
    <w:rsid w:val="006A0C62"/>
    <w:rsid w:val="006A46E7"/>
    <w:rsid w:val="006B1231"/>
    <w:rsid w:val="006B56CA"/>
    <w:rsid w:val="006C4A21"/>
    <w:rsid w:val="006E5AB2"/>
    <w:rsid w:val="00700834"/>
    <w:rsid w:val="00706949"/>
    <w:rsid w:val="00724956"/>
    <w:rsid w:val="007345BB"/>
    <w:rsid w:val="00740EB3"/>
    <w:rsid w:val="007A21E8"/>
    <w:rsid w:val="007A397A"/>
    <w:rsid w:val="007B0EE9"/>
    <w:rsid w:val="007B5FBC"/>
    <w:rsid w:val="007D6465"/>
    <w:rsid w:val="007D7F0E"/>
    <w:rsid w:val="00814B4F"/>
    <w:rsid w:val="00816704"/>
    <w:rsid w:val="00823238"/>
    <w:rsid w:val="00823919"/>
    <w:rsid w:val="00823F98"/>
    <w:rsid w:val="00827EA3"/>
    <w:rsid w:val="00832095"/>
    <w:rsid w:val="0083342B"/>
    <w:rsid w:val="00837C15"/>
    <w:rsid w:val="008412A0"/>
    <w:rsid w:val="0085193D"/>
    <w:rsid w:val="008577A7"/>
    <w:rsid w:val="00862160"/>
    <w:rsid w:val="00866153"/>
    <w:rsid w:val="00871DBD"/>
    <w:rsid w:val="00880D1A"/>
    <w:rsid w:val="00891988"/>
    <w:rsid w:val="00892366"/>
    <w:rsid w:val="008A7532"/>
    <w:rsid w:val="008C0A4B"/>
    <w:rsid w:val="008E1D8E"/>
    <w:rsid w:val="008E41C6"/>
    <w:rsid w:val="008F033C"/>
    <w:rsid w:val="008F0A23"/>
    <w:rsid w:val="00906B14"/>
    <w:rsid w:val="00911D4D"/>
    <w:rsid w:val="0091326F"/>
    <w:rsid w:val="00921227"/>
    <w:rsid w:val="009423E0"/>
    <w:rsid w:val="00953330"/>
    <w:rsid w:val="00960AD3"/>
    <w:rsid w:val="00965FA0"/>
    <w:rsid w:val="009856B5"/>
    <w:rsid w:val="00994D62"/>
    <w:rsid w:val="009A0320"/>
    <w:rsid w:val="009A579A"/>
    <w:rsid w:val="009B613F"/>
    <w:rsid w:val="009B7E15"/>
    <w:rsid w:val="009C022F"/>
    <w:rsid w:val="009E28E4"/>
    <w:rsid w:val="009F1D04"/>
    <w:rsid w:val="009F580D"/>
    <w:rsid w:val="00A20E69"/>
    <w:rsid w:val="00A25916"/>
    <w:rsid w:val="00A25C52"/>
    <w:rsid w:val="00A33D28"/>
    <w:rsid w:val="00A55933"/>
    <w:rsid w:val="00A603EE"/>
    <w:rsid w:val="00A64D52"/>
    <w:rsid w:val="00A719E1"/>
    <w:rsid w:val="00A7383B"/>
    <w:rsid w:val="00A97041"/>
    <w:rsid w:val="00AA39A4"/>
    <w:rsid w:val="00AA5876"/>
    <w:rsid w:val="00AC674C"/>
    <w:rsid w:val="00AC6AC1"/>
    <w:rsid w:val="00AD479F"/>
    <w:rsid w:val="00AE0A53"/>
    <w:rsid w:val="00AE5247"/>
    <w:rsid w:val="00AF0656"/>
    <w:rsid w:val="00AF4DF2"/>
    <w:rsid w:val="00B00A79"/>
    <w:rsid w:val="00B03129"/>
    <w:rsid w:val="00B210CD"/>
    <w:rsid w:val="00B21F11"/>
    <w:rsid w:val="00B22C58"/>
    <w:rsid w:val="00B37812"/>
    <w:rsid w:val="00B46675"/>
    <w:rsid w:val="00B849CA"/>
    <w:rsid w:val="00B852EA"/>
    <w:rsid w:val="00B92632"/>
    <w:rsid w:val="00B93E18"/>
    <w:rsid w:val="00B97118"/>
    <w:rsid w:val="00BA4006"/>
    <w:rsid w:val="00BB6130"/>
    <w:rsid w:val="00BB7336"/>
    <w:rsid w:val="00BC6579"/>
    <w:rsid w:val="00C120AF"/>
    <w:rsid w:val="00C233A5"/>
    <w:rsid w:val="00C32E0F"/>
    <w:rsid w:val="00C33973"/>
    <w:rsid w:val="00C34CEF"/>
    <w:rsid w:val="00C41195"/>
    <w:rsid w:val="00C54DDA"/>
    <w:rsid w:val="00C842EB"/>
    <w:rsid w:val="00C9174E"/>
    <w:rsid w:val="00CA032B"/>
    <w:rsid w:val="00CA0D29"/>
    <w:rsid w:val="00CB3375"/>
    <w:rsid w:val="00CB4503"/>
    <w:rsid w:val="00CB762F"/>
    <w:rsid w:val="00CC139B"/>
    <w:rsid w:val="00CD371F"/>
    <w:rsid w:val="00D310F6"/>
    <w:rsid w:val="00D44ECE"/>
    <w:rsid w:val="00D523E2"/>
    <w:rsid w:val="00D60E03"/>
    <w:rsid w:val="00D678A5"/>
    <w:rsid w:val="00D7089E"/>
    <w:rsid w:val="00D7100D"/>
    <w:rsid w:val="00D87BDB"/>
    <w:rsid w:val="00DA6282"/>
    <w:rsid w:val="00DB051B"/>
    <w:rsid w:val="00DC2616"/>
    <w:rsid w:val="00DD5978"/>
    <w:rsid w:val="00DE6D21"/>
    <w:rsid w:val="00DF4D30"/>
    <w:rsid w:val="00DF61D6"/>
    <w:rsid w:val="00E036E3"/>
    <w:rsid w:val="00E11912"/>
    <w:rsid w:val="00E173D6"/>
    <w:rsid w:val="00E80BE4"/>
    <w:rsid w:val="00E80F2A"/>
    <w:rsid w:val="00E84AD5"/>
    <w:rsid w:val="00E85D8E"/>
    <w:rsid w:val="00EB08F4"/>
    <w:rsid w:val="00EB10B2"/>
    <w:rsid w:val="00EB53B3"/>
    <w:rsid w:val="00EE4630"/>
    <w:rsid w:val="00EF1137"/>
    <w:rsid w:val="00F06923"/>
    <w:rsid w:val="00F128B1"/>
    <w:rsid w:val="00F15810"/>
    <w:rsid w:val="00F17CAB"/>
    <w:rsid w:val="00F20946"/>
    <w:rsid w:val="00F24449"/>
    <w:rsid w:val="00F365BC"/>
    <w:rsid w:val="00F37C2F"/>
    <w:rsid w:val="00F4595C"/>
    <w:rsid w:val="00F573B7"/>
    <w:rsid w:val="00F604C6"/>
    <w:rsid w:val="00F65E61"/>
    <w:rsid w:val="00F70A01"/>
    <w:rsid w:val="00F7516A"/>
    <w:rsid w:val="00F75CB3"/>
    <w:rsid w:val="00F81871"/>
    <w:rsid w:val="00F9176D"/>
    <w:rsid w:val="00FA6ABC"/>
    <w:rsid w:val="00FB4D90"/>
    <w:rsid w:val="00FC3F30"/>
    <w:rsid w:val="00FD4086"/>
    <w:rsid w:val="00FE03AB"/>
    <w:rsid w:val="00FE1592"/>
    <w:rsid w:val="00FE433D"/>
    <w:rsid w:val="00FF2087"/>
    <w:rsid w:val="00FF4775"/>
    <w:rsid w:val="03F1D967"/>
    <w:rsid w:val="1679D59C"/>
    <w:rsid w:val="1B51D94B"/>
    <w:rsid w:val="24DB00A8"/>
    <w:rsid w:val="337AFC80"/>
    <w:rsid w:val="3830B2BA"/>
    <w:rsid w:val="40B68175"/>
    <w:rsid w:val="52E1E05D"/>
    <w:rsid w:val="54A65829"/>
    <w:rsid w:val="5E95B17C"/>
    <w:rsid w:val="67BE685F"/>
    <w:rsid w:val="73F4DDF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ABE5DA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 Standard"/>
    <w:qFormat/>
    <w:rsid w:val="009A0320"/>
    <w:pPr>
      <w:spacing w:line="260" w:lineRule="exact"/>
    </w:pPr>
    <w:rPr>
      <w:rFonts w:ascii="Franklin Gothic Book" w:hAnsi="Franklin Gothic Book"/>
      <w:color w:val="000000" w:themeColor="text1"/>
      <w:spacing w:val="4"/>
      <w:sz w:val="21"/>
      <w:lang w:val="en-GB"/>
    </w:rPr>
  </w:style>
  <w:style w:type="paragraph" w:styleId="Heading1">
    <w:name w:val="heading 1"/>
    <w:aliases w:val="HEADLINE 1"/>
    <w:basedOn w:val="Normal"/>
    <w:next w:val="Normal"/>
    <w:link w:val="Heading1Char"/>
    <w:uiPriority w:val="9"/>
    <w:rsid w:val="004A36CE"/>
    <w:pPr>
      <w:keepNext/>
      <w:keepLines/>
      <w:outlineLvl w:val="0"/>
    </w:pPr>
    <w:rPr>
      <w:rFonts w:ascii="Franklin Gothic Demi" w:eastAsiaTheme="majorEastAsia" w:hAnsi="Franklin Gothic Demi" w:cstheme="majorBidi"/>
      <w:color w:val="E1E7F7" w:themeColor="accent1"/>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S">
    <w:name w:val="HEADLINES"/>
    <w:basedOn w:val="Normal"/>
    <w:next w:val="SUBHEADLINES"/>
    <w:autoRedefine/>
    <w:qFormat/>
    <w:rsid w:val="00541721"/>
    <w:pPr>
      <w:spacing w:line="520" w:lineRule="exact"/>
    </w:pPr>
    <w:rPr>
      <w:rFonts w:ascii="Franklin Gothic Demi" w:hAnsi="Franklin Gothic Demi"/>
      <w:sz w:val="44"/>
    </w:rPr>
  </w:style>
  <w:style w:type="paragraph" w:customStyle="1" w:styleId="SUBHEADLINES">
    <w:name w:val="SUBHEADLINES"/>
    <w:basedOn w:val="Normal"/>
    <w:autoRedefine/>
    <w:qFormat/>
    <w:rsid w:val="00DF4D30"/>
    <w:pPr>
      <w:spacing w:line="300" w:lineRule="exact"/>
    </w:pPr>
    <w:rPr>
      <w:rFonts w:ascii="Franklin Gothic Demi" w:hAnsi="Franklin Gothic Demi"/>
      <w:color w:val="000000" w:themeColor="text1" w:themeShade="80"/>
      <w:sz w:val="25"/>
    </w:rPr>
  </w:style>
  <w:style w:type="paragraph" w:customStyle="1" w:styleId="BOLDStandard">
    <w:name w:val="BOLD Standard"/>
    <w:basedOn w:val="Normal"/>
    <w:next w:val="Normal"/>
    <w:autoRedefine/>
    <w:qFormat/>
    <w:rsid w:val="002E068C"/>
    <w:rPr>
      <w:rFonts w:ascii="Franklin Gothic Demi" w:hAnsi="Franklin Gothic Demi"/>
    </w:rPr>
  </w:style>
  <w:style w:type="character" w:customStyle="1" w:styleId="Heading1Char">
    <w:name w:val="Heading 1 Char"/>
    <w:aliases w:val="HEADLINE 1 Char"/>
    <w:basedOn w:val="DefaultParagraphFont"/>
    <w:link w:val="Heading1"/>
    <w:uiPriority w:val="9"/>
    <w:rsid w:val="004A36CE"/>
    <w:rPr>
      <w:rFonts w:ascii="Franklin Gothic Demi" w:eastAsiaTheme="majorEastAsia" w:hAnsi="Franklin Gothic Demi" w:cstheme="majorBidi"/>
      <w:color w:val="E1E7F7" w:themeColor="accent1"/>
      <w:sz w:val="21"/>
      <w:szCs w:val="32"/>
    </w:rPr>
  </w:style>
  <w:style w:type="paragraph" w:styleId="Header">
    <w:name w:val="header"/>
    <w:basedOn w:val="Normal"/>
    <w:link w:val="HeaderChar"/>
    <w:uiPriority w:val="99"/>
    <w:unhideWhenUsed/>
    <w:rsid w:val="00AD479F"/>
    <w:pPr>
      <w:tabs>
        <w:tab w:val="center" w:pos="4536"/>
        <w:tab w:val="right" w:pos="9072"/>
      </w:tabs>
      <w:spacing w:line="240" w:lineRule="auto"/>
    </w:pPr>
  </w:style>
  <w:style w:type="character" w:customStyle="1" w:styleId="HeaderChar">
    <w:name w:val="Header Char"/>
    <w:basedOn w:val="DefaultParagraphFont"/>
    <w:link w:val="Header"/>
    <w:uiPriority w:val="99"/>
    <w:rsid w:val="00AD479F"/>
    <w:rPr>
      <w:rFonts w:ascii="Franklin Gothic Book" w:hAnsi="Franklin Gothic Book"/>
      <w:color w:val="000000" w:themeColor="text1"/>
      <w:sz w:val="21"/>
    </w:rPr>
  </w:style>
  <w:style w:type="paragraph" w:styleId="Footer">
    <w:name w:val="footer"/>
    <w:basedOn w:val="Normal"/>
    <w:link w:val="FooterChar"/>
    <w:autoRedefine/>
    <w:uiPriority w:val="99"/>
    <w:unhideWhenUsed/>
    <w:rsid w:val="00D87BDB"/>
    <w:pPr>
      <w:widowControl w:val="0"/>
      <w:tabs>
        <w:tab w:val="center" w:pos="4536"/>
        <w:tab w:val="left" w:pos="6180"/>
        <w:tab w:val="right" w:pos="8611"/>
        <w:tab w:val="right" w:pos="9072"/>
      </w:tabs>
      <w:spacing w:line="240" w:lineRule="auto"/>
      <w:ind w:left="1588"/>
      <w:jc w:val="right"/>
    </w:pPr>
    <w:rPr>
      <w:rFonts w:ascii="Franklin Gothic Demi" w:hAnsi="Franklin Gothic Demi"/>
      <w:color w:val="005B78" w:themeColor="accent2" w:themeShade="BF"/>
    </w:rPr>
  </w:style>
  <w:style w:type="character" w:customStyle="1" w:styleId="FooterChar">
    <w:name w:val="Footer Char"/>
    <w:basedOn w:val="DefaultParagraphFont"/>
    <w:link w:val="Footer"/>
    <w:uiPriority w:val="99"/>
    <w:rsid w:val="00D87BDB"/>
    <w:rPr>
      <w:rFonts w:ascii="Franklin Gothic Demi" w:hAnsi="Franklin Gothic Demi"/>
      <w:color w:val="005B78" w:themeColor="accent2" w:themeShade="BF"/>
      <w:spacing w:val="4"/>
      <w:sz w:val="21"/>
      <w:lang w:val="en-GB"/>
    </w:rPr>
  </w:style>
  <w:style w:type="table" w:styleId="TableGrid">
    <w:name w:val="Table Grid"/>
    <w:basedOn w:val="TableNormal"/>
    <w:uiPriority w:val="39"/>
    <w:rsid w:val="00871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232"/>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3232"/>
    <w:rPr>
      <w:rFonts w:ascii="Times New Roman" w:hAnsi="Times New Roman" w:cs="Times New Roman"/>
      <w:color w:val="000000" w:themeColor="text1"/>
      <w:spacing w:val="4"/>
      <w:sz w:val="18"/>
      <w:szCs w:val="18"/>
    </w:rPr>
  </w:style>
  <w:style w:type="paragraph" w:styleId="ListParagraph">
    <w:name w:val="List Paragraph"/>
    <w:basedOn w:val="Normal"/>
    <w:uiPriority w:val="34"/>
    <w:qFormat/>
    <w:rsid w:val="005538A8"/>
    <w:pPr>
      <w:ind w:left="720"/>
      <w:contextualSpacing/>
    </w:pPr>
  </w:style>
  <w:style w:type="paragraph" w:customStyle="1" w:styleId="BOLDStandardBLUE">
    <w:name w:val="BOLD Standard BLUE"/>
    <w:basedOn w:val="BOLDStandard"/>
    <w:autoRedefine/>
    <w:qFormat/>
    <w:rsid w:val="003A05DF"/>
    <w:rPr>
      <w:color w:val="007BA1" w:themeColor="accent2"/>
    </w:rPr>
  </w:style>
  <w:style w:type="paragraph" w:styleId="FootnoteText">
    <w:name w:val="footnote text"/>
    <w:basedOn w:val="Normal"/>
    <w:link w:val="FootnoteTextChar"/>
    <w:autoRedefine/>
    <w:uiPriority w:val="99"/>
    <w:unhideWhenUsed/>
    <w:rsid w:val="00F65E61"/>
    <w:pPr>
      <w:spacing w:line="180" w:lineRule="exact"/>
    </w:pPr>
    <w:rPr>
      <w:sz w:val="13"/>
    </w:rPr>
  </w:style>
  <w:style w:type="character" w:customStyle="1" w:styleId="FootnoteTextChar">
    <w:name w:val="Footnote Text Char"/>
    <w:basedOn w:val="DefaultParagraphFont"/>
    <w:link w:val="FootnoteText"/>
    <w:uiPriority w:val="99"/>
    <w:rsid w:val="00F65E61"/>
    <w:rPr>
      <w:rFonts w:ascii="Franklin Gothic Book" w:hAnsi="Franklin Gothic Book"/>
      <w:color w:val="000000" w:themeColor="text1"/>
      <w:spacing w:val="4"/>
      <w:sz w:val="13"/>
      <w:lang w:val="en-GB"/>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number"/>
    <w:basedOn w:val="DefaultParagraphFont"/>
    <w:link w:val="BVIfnrZnak"/>
    <w:uiPriority w:val="99"/>
    <w:unhideWhenUsed/>
    <w:qFormat/>
    <w:rsid w:val="00541721"/>
    <w:rPr>
      <w:rFonts w:ascii="Franklin Gothic Book" w:hAnsi="Franklin Gothic Book"/>
      <w:b w:val="0"/>
      <w:bCs w:val="0"/>
      <w:i w:val="0"/>
      <w:iCs w:val="0"/>
      <w:color w:val="000000" w:themeColor="text1"/>
      <w:sz w:val="16"/>
      <w:vertAlign w:val="superscript"/>
    </w:rPr>
  </w:style>
  <w:style w:type="paragraph" w:customStyle="1" w:styleId="Participants">
    <w:name w:val="Participants"/>
    <w:basedOn w:val="Normal"/>
    <w:autoRedefine/>
    <w:qFormat/>
    <w:rsid w:val="000D0911"/>
    <w:pPr>
      <w:spacing w:line="220" w:lineRule="exact"/>
    </w:pPr>
    <w:rPr>
      <w:sz w:val="17"/>
    </w:rPr>
  </w:style>
  <w:style w:type="paragraph" w:customStyle="1" w:styleId="PARTICIPANTS0">
    <w:name w:val="PARTICIPANTS"/>
    <w:basedOn w:val="Normal"/>
    <w:autoRedefine/>
    <w:qFormat/>
    <w:rsid w:val="000D0911"/>
    <w:pPr>
      <w:spacing w:line="220" w:lineRule="exact"/>
    </w:pPr>
    <w:rPr>
      <w:sz w:val="17"/>
    </w:rPr>
  </w:style>
  <w:style w:type="table" w:customStyle="1" w:styleId="GridTable4-Accent11">
    <w:name w:val="Grid Table 4 - Accent 11"/>
    <w:basedOn w:val="TableNormal"/>
    <w:uiPriority w:val="49"/>
    <w:rsid w:val="00891988"/>
    <w:tblPr>
      <w:tblStyleRowBandSize w:val="1"/>
      <w:tblStyleColBandSize w:val="1"/>
      <w:tblBorders>
        <w:top w:val="single" w:sz="4" w:space="0" w:color="ECF0FA" w:themeColor="accent1" w:themeTint="99"/>
        <w:left w:val="single" w:sz="4" w:space="0" w:color="ECF0FA" w:themeColor="accent1" w:themeTint="99"/>
        <w:bottom w:val="single" w:sz="4" w:space="0" w:color="ECF0FA" w:themeColor="accent1" w:themeTint="99"/>
        <w:right w:val="single" w:sz="4" w:space="0" w:color="ECF0FA" w:themeColor="accent1" w:themeTint="99"/>
        <w:insideH w:val="single" w:sz="4" w:space="0" w:color="ECF0FA" w:themeColor="accent1" w:themeTint="99"/>
        <w:insideV w:val="single" w:sz="4" w:space="0" w:color="ECF0FA" w:themeColor="accent1" w:themeTint="99"/>
      </w:tblBorders>
    </w:tblPr>
    <w:tblStylePr w:type="firstRow">
      <w:rPr>
        <w:b/>
        <w:bCs/>
        <w:color w:val="FFFFFF" w:themeColor="background1"/>
      </w:rPr>
      <w:tblPr/>
      <w:tcPr>
        <w:tcBorders>
          <w:top w:val="single" w:sz="4" w:space="0" w:color="E1E7F7" w:themeColor="accent1"/>
          <w:left w:val="single" w:sz="4" w:space="0" w:color="E1E7F7" w:themeColor="accent1"/>
          <w:bottom w:val="single" w:sz="4" w:space="0" w:color="E1E7F7" w:themeColor="accent1"/>
          <w:right w:val="single" w:sz="4" w:space="0" w:color="E1E7F7" w:themeColor="accent1"/>
          <w:insideH w:val="nil"/>
          <w:insideV w:val="nil"/>
        </w:tcBorders>
        <w:shd w:val="clear" w:color="auto" w:fill="E1E7F7" w:themeFill="accent1"/>
      </w:tcPr>
    </w:tblStylePr>
    <w:tblStylePr w:type="lastRow">
      <w:rPr>
        <w:b/>
        <w:bCs/>
      </w:rPr>
      <w:tblPr/>
      <w:tcPr>
        <w:tcBorders>
          <w:top w:val="double" w:sz="4" w:space="0" w:color="E1E7F7" w:themeColor="accent1"/>
        </w:tcBorders>
      </w:tcPr>
    </w:tblStylePr>
    <w:tblStylePr w:type="firstCol">
      <w:rPr>
        <w:b/>
        <w:bCs/>
      </w:rPr>
    </w:tblStylePr>
    <w:tblStylePr w:type="lastCol">
      <w:rPr>
        <w:b/>
        <w:bCs/>
      </w:rPr>
    </w:tblStylePr>
    <w:tblStylePr w:type="band1Vert">
      <w:tblPr/>
      <w:tcPr>
        <w:shd w:val="clear" w:color="auto" w:fill="F8FAFD" w:themeFill="accent1" w:themeFillTint="33"/>
      </w:tcPr>
    </w:tblStylePr>
    <w:tblStylePr w:type="band1Horz">
      <w:tblPr/>
      <w:tcPr>
        <w:shd w:val="clear" w:color="auto" w:fill="F8FAFD" w:themeFill="accent1" w:themeFillTint="33"/>
      </w:tcPr>
    </w:tblStylePr>
  </w:style>
  <w:style w:type="character" w:styleId="CommentReference">
    <w:name w:val="annotation reference"/>
    <w:basedOn w:val="DefaultParagraphFont"/>
    <w:uiPriority w:val="99"/>
    <w:semiHidden/>
    <w:unhideWhenUsed/>
    <w:rsid w:val="00470793"/>
    <w:rPr>
      <w:sz w:val="16"/>
      <w:szCs w:val="16"/>
    </w:rPr>
  </w:style>
  <w:style w:type="paragraph" w:styleId="CommentText">
    <w:name w:val="annotation text"/>
    <w:basedOn w:val="Normal"/>
    <w:link w:val="CommentTextChar"/>
    <w:uiPriority w:val="99"/>
    <w:unhideWhenUsed/>
    <w:rsid w:val="00470793"/>
    <w:pPr>
      <w:spacing w:line="240" w:lineRule="auto"/>
    </w:pPr>
    <w:rPr>
      <w:sz w:val="20"/>
      <w:szCs w:val="20"/>
    </w:rPr>
  </w:style>
  <w:style w:type="character" w:customStyle="1" w:styleId="CommentTextChar">
    <w:name w:val="Comment Text Char"/>
    <w:basedOn w:val="DefaultParagraphFont"/>
    <w:link w:val="CommentText"/>
    <w:uiPriority w:val="99"/>
    <w:semiHidden/>
    <w:rsid w:val="00470793"/>
    <w:rPr>
      <w:rFonts w:ascii="Franklin Gothic Book" w:hAnsi="Franklin Gothic Book"/>
      <w:color w:val="000000" w:themeColor="text1"/>
      <w:spacing w:val="4"/>
      <w:sz w:val="20"/>
      <w:szCs w:val="20"/>
      <w:lang w:val="en-GB"/>
    </w:rPr>
  </w:style>
  <w:style w:type="paragraph" w:styleId="CommentSubject">
    <w:name w:val="annotation subject"/>
    <w:basedOn w:val="CommentText"/>
    <w:next w:val="CommentText"/>
    <w:link w:val="CommentSubjectChar"/>
    <w:uiPriority w:val="99"/>
    <w:semiHidden/>
    <w:unhideWhenUsed/>
    <w:rsid w:val="00470793"/>
    <w:rPr>
      <w:b/>
      <w:bCs/>
    </w:rPr>
  </w:style>
  <w:style w:type="character" w:customStyle="1" w:styleId="CommentSubjectChar">
    <w:name w:val="Comment Subject Char"/>
    <w:basedOn w:val="CommentTextChar"/>
    <w:link w:val="CommentSubject"/>
    <w:uiPriority w:val="99"/>
    <w:semiHidden/>
    <w:rsid w:val="00470793"/>
    <w:rPr>
      <w:rFonts w:ascii="Franklin Gothic Book" w:hAnsi="Franklin Gothic Book"/>
      <w:b/>
      <w:bCs/>
      <w:color w:val="000000" w:themeColor="text1"/>
      <w:spacing w:val="4"/>
      <w:sz w:val="20"/>
      <w:szCs w:val="20"/>
      <w:lang w:val="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5E4945"/>
    <w:pPr>
      <w:spacing w:after="160" w:line="240" w:lineRule="exact"/>
    </w:pPr>
    <w:rPr>
      <w:spacing w:val="0"/>
      <w:sz w:val="16"/>
      <w:vertAlign w:val="superscript"/>
      <w:lang w:val="de-DE"/>
    </w:rPr>
  </w:style>
  <w:style w:type="paragraph" w:customStyle="1" w:styleId="Default">
    <w:name w:val="Default"/>
    <w:rsid w:val="008A7532"/>
    <w:pPr>
      <w:autoSpaceDE w:val="0"/>
      <w:autoSpaceDN w:val="0"/>
      <w:adjustRightInd w:val="0"/>
    </w:pPr>
    <w:rPr>
      <w:rFonts w:ascii="EUAlbertina" w:hAnsi="EUAlbertina" w:cs="EUAlbertina"/>
      <w:color w:val="000000"/>
      <w:lang w:val="en-GB"/>
    </w:rPr>
  </w:style>
  <w:style w:type="character" w:styleId="Hyperlink">
    <w:name w:val="Hyperlink"/>
    <w:basedOn w:val="DefaultParagraphFont"/>
    <w:uiPriority w:val="99"/>
    <w:unhideWhenUsed/>
    <w:rsid w:val="00323528"/>
    <w:rPr>
      <w:color w:val="8EBED1" w:themeColor="hyperlink"/>
      <w:u w:val="single"/>
    </w:rPr>
  </w:style>
  <w:style w:type="paragraph" w:styleId="Revision">
    <w:name w:val="Revision"/>
    <w:hidden/>
    <w:uiPriority w:val="99"/>
    <w:semiHidden/>
    <w:rsid w:val="00706949"/>
    <w:rPr>
      <w:rFonts w:ascii="Franklin Gothic Book" w:hAnsi="Franklin Gothic Book"/>
      <w:color w:val="000000" w:themeColor="text1"/>
      <w:spacing w:val="4"/>
      <w:sz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486409">
      <w:bodyDiv w:val="1"/>
      <w:marLeft w:val="0"/>
      <w:marRight w:val="0"/>
      <w:marTop w:val="0"/>
      <w:marBottom w:val="0"/>
      <w:divBdr>
        <w:top w:val="none" w:sz="0" w:space="0" w:color="auto"/>
        <w:left w:val="none" w:sz="0" w:space="0" w:color="auto"/>
        <w:bottom w:val="none" w:sz="0" w:space="0" w:color="auto"/>
        <w:right w:val="none" w:sz="0" w:space="0" w:color="auto"/>
      </w:divBdr>
    </w:div>
    <w:div w:id="908618629">
      <w:bodyDiv w:val="1"/>
      <w:marLeft w:val="0"/>
      <w:marRight w:val="0"/>
      <w:marTop w:val="0"/>
      <w:marBottom w:val="0"/>
      <w:divBdr>
        <w:top w:val="none" w:sz="0" w:space="0" w:color="auto"/>
        <w:left w:val="none" w:sz="0" w:space="0" w:color="auto"/>
        <w:bottom w:val="none" w:sz="0" w:space="0" w:color="auto"/>
        <w:right w:val="none" w:sz="0" w:space="0" w:color="auto"/>
      </w:divBdr>
    </w:div>
    <w:div w:id="1383555646">
      <w:bodyDiv w:val="1"/>
      <w:marLeft w:val="0"/>
      <w:marRight w:val="0"/>
      <w:marTop w:val="0"/>
      <w:marBottom w:val="0"/>
      <w:divBdr>
        <w:top w:val="none" w:sz="0" w:space="0" w:color="auto"/>
        <w:left w:val="none" w:sz="0" w:space="0" w:color="auto"/>
        <w:bottom w:val="none" w:sz="0" w:space="0" w:color="auto"/>
        <w:right w:val="none" w:sz="0" w:space="0" w:color="auto"/>
      </w:divBdr>
    </w:div>
    <w:div w:id="1520268677">
      <w:bodyDiv w:val="1"/>
      <w:marLeft w:val="0"/>
      <w:marRight w:val="0"/>
      <w:marTop w:val="0"/>
      <w:marBottom w:val="0"/>
      <w:divBdr>
        <w:top w:val="none" w:sz="0" w:space="0" w:color="auto"/>
        <w:left w:val="none" w:sz="0" w:space="0" w:color="auto"/>
        <w:bottom w:val="none" w:sz="0" w:space="0" w:color="auto"/>
        <w:right w:val="none" w:sz="0" w:space="0" w:color="auto"/>
      </w:divBdr>
    </w:div>
    <w:div w:id="1533108265">
      <w:bodyDiv w:val="1"/>
      <w:marLeft w:val="0"/>
      <w:marRight w:val="0"/>
      <w:marTop w:val="0"/>
      <w:marBottom w:val="0"/>
      <w:divBdr>
        <w:top w:val="none" w:sz="0" w:space="0" w:color="auto"/>
        <w:left w:val="none" w:sz="0" w:space="0" w:color="auto"/>
        <w:bottom w:val="none" w:sz="0" w:space="0" w:color="auto"/>
        <w:right w:val="none" w:sz="0" w:space="0" w:color="auto"/>
      </w:divBdr>
    </w:div>
    <w:div w:id="1761364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teract-eu.net/library?title=road+map&amp;field_fields_of_expertise_tid=All&amp;field_networks_tid=All"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interact-eu.net/library?title=&amp;field_fields_of_expertise_tid=11&amp;field_networks_tid=Al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teract-eu.net/library?title=&amp;field_fields_of_expertise_tid=11&amp;field_networks_tid=Al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tif"/></Relationships>
</file>

<file path=word/_rels/footnotes.xml.rels><?xml version="1.0" encoding="UTF-8" standalone="yes"?>
<Relationships xmlns="http://schemas.openxmlformats.org/package/2006/relationships"><Relationship Id="rId3" Type="http://schemas.openxmlformats.org/officeDocument/2006/relationships/hyperlink" Target="https://ec.europa.eu/regional_policy/en/policy/how/improving-investment/simplified-cost-options" TargetMode="External"/><Relationship Id="rId2" Type="http://schemas.openxmlformats.org/officeDocument/2006/relationships/hyperlink" Target="https://ec.europa.eu/growth/single-market/public-procurement/rules-implementation/" TargetMode="External"/><Relationship Id="rId1" Type="http://schemas.openxmlformats.org/officeDocument/2006/relationships/hyperlink" Target="https://www.interact-eu.net/library?title=&amp;field_fields_of_expertise_tid=48&amp;field_networks_tid=Al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tif"/></Relationships>
</file>

<file path=word/theme/theme1.xml><?xml version="1.0" encoding="utf-8"?>
<a:theme xmlns:a="http://schemas.openxmlformats.org/drawingml/2006/main" name="Office-Design">
  <a:themeElements>
    <a:clrScheme name="Interact_Farbpalette 1">
      <a:dk1>
        <a:srgbClr val="000000"/>
      </a:dk1>
      <a:lt1>
        <a:srgbClr val="FFFFFF"/>
      </a:lt1>
      <a:dk2>
        <a:srgbClr val="000000"/>
      </a:dk2>
      <a:lt2>
        <a:srgbClr val="FFFFFF"/>
      </a:lt2>
      <a:accent1>
        <a:srgbClr val="E1E7F7"/>
      </a:accent1>
      <a:accent2>
        <a:srgbClr val="007BA1"/>
      </a:accent2>
      <a:accent3>
        <a:srgbClr val="FBB900"/>
      </a:accent3>
      <a:accent4>
        <a:srgbClr val="E1BF8C"/>
      </a:accent4>
      <a:accent5>
        <a:srgbClr val="706D67"/>
      </a:accent5>
      <a:accent6>
        <a:srgbClr val="BDBCB6"/>
      </a:accent6>
      <a:hlink>
        <a:srgbClr val="8EBED1"/>
      </a:hlink>
      <a:folHlink>
        <a:srgbClr val="918C88"/>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B483B84CC56B4890663BF9EF097BB5" ma:contentTypeVersion="13" ma:contentTypeDescription="Crée un document." ma:contentTypeScope="" ma:versionID="dfe0bd1803b8c650735a8ea99b9187c4">
  <xsd:schema xmlns:xsd="http://www.w3.org/2001/XMLSchema" xmlns:xs="http://www.w3.org/2001/XMLSchema" xmlns:p="http://schemas.microsoft.com/office/2006/metadata/properties" xmlns:ns2="a8ac735b-4cbf-4c46-8e6c-daab456fcf60" xmlns:ns3="2a122f46-8c42-4f22-91af-c2372f0ea471" targetNamespace="http://schemas.microsoft.com/office/2006/metadata/properties" ma:root="true" ma:fieldsID="0b894d59e7713373e40419e118181bda" ns2:_="" ns3:_="">
    <xsd:import namespace="a8ac735b-4cbf-4c46-8e6c-daab456fcf60"/>
    <xsd:import namespace="2a122f46-8c42-4f22-91af-c2372f0ea47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ac735b-4cbf-4c46-8e6c-daab456fcf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122f46-8c42-4f22-91af-c2372f0ea47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0542EC0-8CE3-4B77-8FF9-78A003A617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ac735b-4cbf-4c46-8e6c-daab456fcf60"/>
    <ds:schemaRef ds:uri="2a122f46-8c42-4f22-91af-c2372f0ea4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3EF048-74D5-4BA3-AF90-3243428D39DF}">
  <ds:schemaRefs>
    <ds:schemaRef ds:uri="http://schemas.microsoft.com/sharepoint/v3/contenttype/forms"/>
  </ds:schemaRefs>
</ds:datastoreItem>
</file>

<file path=customXml/itemProps3.xml><?xml version="1.0" encoding="utf-8"?>
<ds:datastoreItem xmlns:ds="http://schemas.openxmlformats.org/officeDocument/2006/customXml" ds:itemID="{67530590-B245-4114-8A01-D04459324C51}">
  <ds:schemaRefs>
    <ds:schemaRef ds:uri="2a122f46-8c42-4f22-91af-c2372f0ea471"/>
    <ds:schemaRef ds:uri="http://schemas.microsoft.com/office/2006/metadata/properties"/>
    <ds:schemaRef ds:uri="http://purl.org/dc/dcmitype/"/>
    <ds:schemaRef ds:uri="http://www.w3.org/XML/1998/namespace"/>
    <ds:schemaRef ds:uri="http://schemas.microsoft.com/office/infopath/2007/PartnerControls"/>
    <ds:schemaRef ds:uri="http://purl.org/dc/terms/"/>
    <ds:schemaRef ds:uri="http://purl.org/dc/elements/1.1/"/>
    <ds:schemaRef ds:uri="http://schemas.microsoft.com/office/2006/documentManagement/types"/>
    <ds:schemaRef ds:uri="a8ac735b-4cbf-4c46-8e6c-daab456fcf60"/>
    <ds:schemaRef ds:uri="http://schemas.openxmlformats.org/package/2006/metadata/core-properties"/>
  </ds:schemaRefs>
</ds:datastoreItem>
</file>

<file path=customXml/itemProps4.xml><?xml version="1.0" encoding="utf-8"?>
<ds:datastoreItem xmlns:ds="http://schemas.openxmlformats.org/officeDocument/2006/customXml" ds:itemID="{0A6916E8-DC75-4F26-A65D-DD7989236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1784</Words>
  <Characters>10175</Characters>
  <Application>Microsoft Office Word</Application>
  <DocSecurity>0</DocSecurity>
  <Lines>84</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2022-02-23T13:51:00Z</dcterms:created>
  <dcterms:modified xsi:type="dcterms:W3CDTF">2022-02-24T10:22:00Z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0x0101008EB483B84CC56B4890663BF9EF097BB5</vt:lpwstr>
  </property>
</Properties>
</file>